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77777777" w:rsidR="00974E99" w:rsidRPr="00E459A5" w:rsidRDefault="00974E99" w:rsidP="00E21A27">
            <w:pPr>
              <w:pStyle w:val="Documenttype"/>
            </w:pPr>
            <w:bookmarkStart w:id="1" w:name="_Hlk478569932"/>
            <w:bookmarkStart w:id="2" w:name="_GoBack" w:colFirst="0" w:colLast="0"/>
            <w:bookmarkEnd w:id="1"/>
            <w:r w:rsidRPr="00E459A5">
              <w:t>I</w:t>
            </w:r>
            <w:bookmarkStart w:id="3" w:name="_Ref446317644"/>
            <w:bookmarkEnd w:id="3"/>
            <w:r w:rsidRPr="00E459A5">
              <w:t xml:space="preserve">ALA </w:t>
            </w:r>
            <w:r w:rsidR="0093492E" w:rsidRPr="00E459A5">
              <w:t>G</w:t>
            </w:r>
            <w:r w:rsidR="00722236" w:rsidRPr="00E459A5">
              <w:t>uideline</w:t>
            </w:r>
          </w:p>
        </w:tc>
      </w:tr>
      <w:bookmarkEnd w:id="2"/>
    </w:tbl>
    <w:p w14:paraId="30D89675" w14:textId="77777777" w:rsidR="008972C3" w:rsidRPr="00E459A5" w:rsidRDefault="008972C3" w:rsidP="003274DB"/>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2BEE339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3F107A4" w:rsidR="004E0BBB" w:rsidRPr="00E459A5" w:rsidRDefault="00C87E37" w:rsidP="00C87E37">
      <w:pPr>
        <w:jc w:val="center"/>
      </w:pPr>
      <w:r w:rsidRPr="00E459A5">
        <w:rPr>
          <w:b/>
          <w:bCs/>
          <w:noProof/>
          <w:color w:val="FF0000"/>
          <w:lang w:val="en-IE" w:eastAsia="en-IE"/>
        </w:rPr>
        <w:drawing>
          <wp:inline distT="0" distB="0" distL="0" distR="0" wp14:anchorId="20BEE53D" wp14:editId="566D13A6">
            <wp:extent cx="3371850" cy="1457325"/>
            <wp:effectExtent l="19050" t="19050" r="19050" b="285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0" cy="1457325"/>
                    </a:xfrm>
                    <a:prstGeom prst="rect">
                      <a:avLst/>
                    </a:prstGeom>
                    <a:noFill/>
                    <a:ln>
                      <a:solidFill>
                        <a:schemeClr val="tx1"/>
                      </a:solidFill>
                    </a:ln>
                  </pic:spPr>
                </pic:pic>
              </a:graphicData>
            </a:graphic>
          </wp:inline>
        </w:drawing>
      </w: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lastRenderedPageBreak/>
        <w:t xml:space="preserve">Document </w:t>
      </w:r>
      <w:commentRangeStart w:id="4"/>
      <w:r w:rsidRPr="00E459A5">
        <w:t>date</w:t>
      </w:r>
      <w:commentRangeEnd w:id="4"/>
      <w:r w:rsidRPr="00E459A5">
        <w:rPr>
          <w:rStyle w:val="CommentReference"/>
          <w:b w:val="0"/>
          <w:color w:val="auto"/>
        </w:rPr>
        <w:commentReference w:id="4"/>
      </w:r>
    </w:p>
    <w:p w14:paraId="143A0262" w14:textId="77777777" w:rsidR="00BC27F6" w:rsidRPr="00E459A5" w:rsidRDefault="00BC27F6" w:rsidP="00D74AE1">
      <w:pPr>
        <w:sectPr w:rsidR="00BC27F6" w:rsidRPr="00E459A5"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6"/>
          <w:footerReference w:type="default" r:id="rId17"/>
          <w:pgSz w:w="11906" w:h="16838" w:code="9"/>
          <w:pgMar w:top="567" w:right="794" w:bottom="567" w:left="907" w:header="567" w:footer="850" w:gutter="0"/>
          <w:cols w:space="708"/>
          <w:docGrid w:linePitch="360"/>
        </w:sectPr>
      </w:pPr>
    </w:p>
    <w:p w14:paraId="5BCD76A2" w14:textId="7D7050ED" w:rsidR="0003080A" w:rsidRDefault="004A4EC4">
      <w:pPr>
        <w:pStyle w:val="TOC1"/>
        <w:rPr>
          <w:rFonts w:eastAsiaTheme="minorEastAsia"/>
          <w:b w:val="0"/>
          <w:color w:val="auto"/>
          <w:lang w:val="fr-FR" w:eastAsia="fr-FR"/>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03080A" w:rsidRPr="005A05C3">
        <w:t>1.</w:t>
      </w:r>
      <w:r w:rsidR="0003080A">
        <w:rPr>
          <w:rFonts w:eastAsiaTheme="minorEastAsia"/>
          <w:b w:val="0"/>
          <w:color w:val="auto"/>
          <w:lang w:val="fr-FR" w:eastAsia="fr-FR"/>
        </w:rPr>
        <w:tab/>
      </w:r>
      <w:r w:rsidR="0003080A">
        <w:t>INTRODUCTION</w:t>
      </w:r>
      <w:r w:rsidR="0003080A">
        <w:tab/>
      </w:r>
      <w:r w:rsidR="0003080A">
        <w:fldChar w:fldCharType="begin"/>
      </w:r>
      <w:r w:rsidR="0003080A">
        <w:instrText xml:space="preserve"> PAGEREF _Toc478640498 \h </w:instrText>
      </w:r>
      <w:r w:rsidR="0003080A">
        <w:fldChar w:fldCharType="separate"/>
      </w:r>
      <w:r w:rsidR="009C7BC6">
        <w:t>8</w:t>
      </w:r>
      <w:r w:rsidR="0003080A">
        <w:fldChar w:fldCharType="end"/>
      </w:r>
    </w:p>
    <w:p w14:paraId="744D0E0D" w14:textId="45337AE1" w:rsidR="0003080A" w:rsidRDefault="0003080A">
      <w:pPr>
        <w:pStyle w:val="TOC1"/>
        <w:rPr>
          <w:rFonts w:eastAsiaTheme="minorEastAsia"/>
          <w:b w:val="0"/>
          <w:color w:val="auto"/>
          <w:lang w:val="fr-FR" w:eastAsia="fr-FR"/>
        </w:rPr>
      </w:pPr>
      <w:r w:rsidRPr="005A05C3">
        <w:t>2.</w:t>
      </w:r>
      <w:r>
        <w:rPr>
          <w:rFonts w:eastAsiaTheme="minorEastAsia"/>
          <w:b w:val="0"/>
          <w:color w:val="auto"/>
          <w:lang w:val="fr-FR" w:eastAsia="fr-FR"/>
        </w:rPr>
        <w:tab/>
      </w:r>
      <w:r>
        <w:t>PURPOSE</w:t>
      </w:r>
      <w:r>
        <w:tab/>
      </w:r>
      <w:r>
        <w:fldChar w:fldCharType="begin"/>
      </w:r>
      <w:r>
        <w:instrText xml:space="preserve"> PAGEREF _Toc478640499 \h </w:instrText>
      </w:r>
      <w:r>
        <w:fldChar w:fldCharType="separate"/>
      </w:r>
      <w:r w:rsidR="009C7BC6">
        <w:t>8</w:t>
      </w:r>
      <w:r>
        <w:fldChar w:fldCharType="end"/>
      </w:r>
    </w:p>
    <w:p w14:paraId="4B20EEED" w14:textId="3F80E86A" w:rsidR="0003080A" w:rsidRDefault="0003080A">
      <w:pPr>
        <w:pStyle w:val="TOC1"/>
        <w:rPr>
          <w:rFonts w:eastAsiaTheme="minorEastAsia"/>
          <w:b w:val="0"/>
          <w:color w:val="auto"/>
          <w:lang w:val="fr-FR" w:eastAsia="fr-FR"/>
        </w:rPr>
      </w:pPr>
      <w:r w:rsidRPr="005A05C3">
        <w:t>3.</w:t>
      </w:r>
      <w:r>
        <w:rPr>
          <w:rFonts w:eastAsiaTheme="minorEastAsia"/>
          <w:b w:val="0"/>
          <w:color w:val="auto"/>
          <w:lang w:val="fr-FR" w:eastAsia="fr-FR"/>
        </w:rPr>
        <w:tab/>
      </w:r>
      <w:r>
        <w:t>MAINTENANCE PRINCIPLES</w:t>
      </w:r>
      <w:r>
        <w:tab/>
      </w:r>
      <w:r>
        <w:fldChar w:fldCharType="begin"/>
      </w:r>
      <w:r>
        <w:instrText xml:space="preserve"> PAGEREF _Toc478640500 \h </w:instrText>
      </w:r>
      <w:r>
        <w:fldChar w:fldCharType="separate"/>
      </w:r>
      <w:r w:rsidR="009C7BC6">
        <w:t>8</w:t>
      </w:r>
      <w:r>
        <w:fldChar w:fldCharType="end"/>
      </w:r>
    </w:p>
    <w:p w14:paraId="497ACAA5" w14:textId="577AC14E" w:rsidR="0003080A" w:rsidRDefault="0003080A">
      <w:pPr>
        <w:pStyle w:val="TOC2"/>
        <w:rPr>
          <w:rFonts w:eastAsiaTheme="minorEastAsia"/>
          <w:color w:val="auto"/>
          <w:lang w:val="fr-FR" w:eastAsia="fr-FR"/>
        </w:rPr>
      </w:pPr>
      <w:r w:rsidRPr="005A05C3">
        <w:t>3.1.</w:t>
      </w:r>
      <w:r>
        <w:rPr>
          <w:rFonts w:eastAsiaTheme="minorEastAsia"/>
          <w:color w:val="auto"/>
          <w:lang w:val="fr-FR" w:eastAsia="fr-FR"/>
        </w:rPr>
        <w:tab/>
      </w:r>
      <w:r>
        <w:t>Context</w:t>
      </w:r>
      <w:r>
        <w:tab/>
      </w:r>
      <w:r>
        <w:fldChar w:fldCharType="begin"/>
      </w:r>
      <w:r>
        <w:instrText xml:space="preserve"> PAGEREF _Toc478640501 \h </w:instrText>
      </w:r>
      <w:r>
        <w:fldChar w:fldCharType="separate"/>
      </w:r>
      <w:r w:rsidR="009C7BC6">
        <w:t>8</w:t>
      </w:r>
      <w:r>
        <w:fldChar w:fldCharType="end"/>
      </w:r>
    </w:p>
    <w:p w14:paraId="06BCFFE6" w14:textId="689A0106" w:rsidR="0003080A" w:rsidRDefault="0003080A">
      <w:pPr>
        <w:pStyle w:val="TOC2"/>
        <w:rPr>
          <w:rFonts w:eastAsiaTheme="minorEastAsia"/>
          <w:color w:val="auto"/>
          <w:lang w:val="fr-FR" w:eastAsia="fr-FR"/>
        </w:rPr>
      </w:pPr>
      <w:r w:rsidRPr="005A05C3">
        <w:t>3.2.</w:t>
      </w:r>
      <w:r>
        <w:rPr>
          <w:rFonts w:eastAsiaTheme="minorEastAsia"/>
          <w:color w:val="auto"/>
          <w:lang w:val="fr-FR" w:eastAsia="fr-FR"/>
        </w:rPr>
        <w:tab/>
      </w:r>
      <w:r>
        <w:t>Maintenance Strategy</w:t>
      </w:r>
      <w:r>
        <w:tab/>
      </w:r>
      <w:r>
        <w:fldChar w:fldCharType="begin"/>
      </w:r>
      <w:r>
        <w:instrText xml:space="preserve"> PAGEREF _Toc478640502 \h </w:instrText>
      </w:r>
      <w:r>
        <w:fldChar w:fldCharType="separate"/>
      </w:r>
      <w:r w:rsidR="009C7BC6">
        <w:t>8</w:t>
      </w:r>
      <w:r>
        <w:fldChar w:fldCharType="end"/>
      </w:r>
    </w:p>
    <w:p w14:paraId="1BB1D9DF" w14:textId="0E7BA03D" w:rsidR="0003080A" w:rsidRDefault="0003080A">
      <w:pPr>
        <w:pStyle w:val="TOC2"/>
        <w:rPr>
          <w:rFonts w:eastAsiaTheme="minorEastAsia"/>
          <w:color w:val="auto"/>
          <w:lang w:val="fr-FR" w:eastAsia="fr-FR"/>
        </w:rPr>
      </w:pPr>
      <w:r w:rsidRPr="005A05C3">
        <w:t>3.3.</w:t>
      </w:r>
      <w:r>
        <w:rPr>
          <w:rFonts w:eastAsiaTheme="minorEastAsia"/>
          <w:color w:val="auto"/>
          <w:lang w:val="fr-FR" w:eastAsia="fr-FR"/>
        </w:rPr>
        <w:tab/>
      </w:r>
      <w:r>
        <w:t>Maintenance Management Systems</w:t>
      </w:r>
      <w:r>
        <w:tab/>
      </w:r>
      <w:r>
        <w:fldChar w:fldCharType="begin"/>
      </w:r>
      <w:r>
        <w:instrText xml:space="preserve"> PAGEREF _Toc478640503 \h </w:instrText>
      </w:r>
      <w:r>
        <w:fldChar w:fldCharType="separate"/>
      </w:r>
      <w:r w:rsidR="009C7BC6">
        <w:t>8</w:t>
      </w:r>
      <w:r>
        <w:fldChar w:fldCharType="end"/>
      </w:r>
    </w:p>
    <w:p w14:paraId="11000626" w14:textId="353D2DBB" w:rsidR="0003080A" w:rsidRDefault="0003080A">
      <w:pPr>
        <w:pStyle w:val="TOC2"/>
        <w:rPr>
          <w:rFonts w:eastAsiaTheme="minorEastAsia"/>
          <w:color w:val="auto"/>
          <w:lang w:val="fr-FR" w:eastAsia="fr-FR"/>
        </w:rPr>
      </w:pPr>
      <w:r w:rsidRPr="005A05C3">
        <w:t>3.4.</w:t>
      </w:r>
      <w:r>
        <w:rPr>
          <w:rFonts w:eastAsiaTheme="minorEastAsia"/>
          <w:color w:val="auto"/>
          <w:lang w:val="fr-FR" w:eastAsia="fr-FR"/>
        </w:rPr>
        <w:tab/>
      </w:r>
      <w:r>
        <w:t>Maintenance of Historic Lighthouses</w:t>
      </w:r>
      <w:r>
        <w:tab/>
      </w:r>
      <w:r>
        <w:fldChar w:fldCharType="begin"/>
      </w:r>
      <w:r>
        <w:instrText xml:space="preserve"> PAGEREF _Toc478640504 \h </w:instrText>
      </w:r>
      <w:r>
        <w:fldChar w:fldCharType="separate"/>
      </w:r>
      <w:r w:rsidR="009C7BC6">
        <w:t>8</w:t>
      </w:r>
      <w:r>
        <w:fldChar w:fldCharType="end"/>
      </w:r>
    </w:p>
    <w:p w14:paraId="48F893E1" w14:textId="13BDDCD9" w:rsidR="0003080A" w:rsidRPr="0003080A" w:rsidRDefault="0003080A">
      <w:pPr>
        <w:pStyle w:val="TOC1"/>
        <w:rPr>
          <w:rFonts w:eastAsiaTheme="minorEastAsia"/>
          <w:b w:val="0"/>
          <w:color w:val="auto"/>
          <w:lang w:val="en-US" w:eastAsia="fr-FR"/>
        </w:rPr>
      </w:pPr>
      <w:r w:rsidRPr="005A05C3">
        <w:t>4.</w:t>
      </w:r>
      <w:r w:rsidRPr="0003080A">
        <w:rPr>
          <w:rFonts w:eastAsiaTheme="minorEastAsia"/>
          <w:b w:val="0"/>
          <w:color w:val="auto"/>
          <w:lang w:val="en-US" w:eastAsia="fr-FR"/>
        </w:rPr>
        <w:tab/>
      </w:r>
      <w:r>
        <w:t>STRUCTURES, BUILDINGS AND CONSTRUCTION MATERIALS</w:t>
      </w:r>
      <w:r>
        <w:tab/>
      </w:r>
      <w:r>
        <w:fldChar w:fldCharType="begin"/>
      </w:r>
      <w:r>
        <w:instrText xml:space="preserve"> PAGEREF _Toc478640505 \h </w:instrText>
      </w:r>
      <w:r>
        <w:fldChar w:fldCharType="separate"/>
      </w:r>
      <w:r w:rsidR="009C7BC6">
        <w:t>9</w:t>
      </w:r>
      <w:r>
        <w:fldChar w:fldCharType="end"/>
      </w:r>
    </w:p>
    <w:p w14:paraId="034E01CC" w14:textId="00597C1E" w:rsidR="0003080A" w:rsidRPr="009C7BC6" w:rsidRDefault="0003080A">
      <w:pPr>
        <w:pStyle w:val="TOC2"/>
        <w:rPr>
          <w:rFonts w:eastAsiaTheme="minorEastAsia"/>
          <w:color w:val="auto"/>
          <w:lang w:val="en-US" w:eastAsia="fr-FR"/>
        </w:rPr>
      </w:pPr>
      <w:r w:rsidRPr="005A05C3">
        <w:t>4.1.</w:t>
      </w:r>
      <w:r w:rsidRPr="009C7BC6">
        <w:rPr>
          <w:rFonts w:eastAsiaTheme="minorEastAsia"/>
          <w:color w:val="auto"/>
          <w:lang w:val="en-US" w:eastAsia="fr-FR"/>
        </w:rPr>
        <w:tab/>
      </w:r>
      <w:r>
        <w:t>Lighthouse</w:t>
      </w:r>
      <w:r>
        <w:tab/>
      </w:r>
      <w:r>
        <w:fldChar w:fldCharType="begin"/>
      </w:r>
      <w:r>
        <w:instrText xml:space="preserve"> PAGEREF _Toc478640506 \h </w:instrText>
      </w:r>
      <w:r>
        <w:fldChar w:fldCharType="separate"/>
      </w:r>
      <w:r w:rsidR="009C7BC6">
        <w:t>9</w:t>
      </w:r>
      <w:r>
        <w:fldChar w:fldCharType="end"/>
      </w:r>
    </w:p>
    <w:p w14:paraId="62A7A787" w14:textId="5747498D" w:rsidR="0003080A" w:rsidRPr="009C7BC6" w:rsidRDefault="0003080A">
      <w:pPr>
        <w:pStyle w:val="TOC2"/>
        <w:rPr>
          <w:rFonts w:eastAsiaTheme="minorEastAsia"/>
          <w:color w:val="auto"/>
          <w:lang w:val="en-US" w:eastAsia="fr-FR"/>
        </w:rPr>
      </w:pPr>
      <w:r w:rsidRPr="005A05C3">
        <w:t>4.2.</w:t>
      </w:r>
      <w:r w:rsidRPr="009C7BC6">
        <w:rPr>
          <w:rFonts w:eastAsiaTheme="minorEastAsia"/>
          <w:color w:val="auto"/>
          <w:lang w:val="en-US" w:eastAsia="fr-FR"/>
        </w:rPr>
        <w:tab/>
      </w:r>
      <w:r>
        <w:t>Beacon</w:t>
      </w:r>
      <w:r>
        <w:tab/>
      </w:r>
      <w:r>
        <w:fldChar w:fldCharType="begin"/>
      </w:r>
      <w:r>
        <w:instrText xml:space="preserve"> PAGEREF _Toc478640507 \h </w:instrText>
      </w:r>
      <w:r>
        <w:fldChar w:fldCharType="separate"/>
      </w:r>
      <w:r w:rsidR="009C7BC6">
        <w:t>9</w:t>
      </w:r>
      <w:r>
        <w:fldChar w:fldCharType="end"/>
      </w:r>
    </w:p>
    <w:p w14:paraId="54D2DDA1" w14:textId="1F83792F" w:rsidR="0003080A" w:rsidRPr="009C7BC6" w:rsidRDefault="0003080A">
      <w:pPr>
        <w:pStyle w:val="TOC2"/>
        <w:rPr>
          <w:rFonts w:eastAsiaTheme="minorEastAsia"/>
          <w:color w:val="auto"/>
          <w:lang w:val="en-US" w:eastAsia="fr-FR"/>
        </w:rPr>
      </w:pPr>
      <w:r w:rsidRPr="005A05C3">
        <w:t>4.3.</w:t>
      </w:r>
      <w:r w:rsidRPr="009C7BC6">
        <w:rPr>
          <w:rFonts w:eastAsiaTheme="minorEastAsia"/>
          <w:color w:val="auto"/>
          <w:lang w:val="en-US" w:eastAsia="fr-FR"/>
        </w:rPr>
        <w:tab/>
      </w:r>
      <w:r>
        <w:t>Ancillary Facilities</w:t>
      </w:r>
      <w:r>
        <w:tab/>
      </w:r>
      <w:r>
        <w:fldChar w:fldCharType="begin"/>
      </w:r>
      <w:r>
        <w:instrText xml:space="preserve"> PAGEREF _Toc478640508 \h </w:instrText>
      </w:r>
      <w:r>
        <w:fldChar w:fldCharType="separate"/>
      </w:r>
      <w:r w:rsidR="009C7BC6">
        <w:t>9</w:t>
      </w:r>
      <w:r>
        <w:fldChar w:fldCharType="end"/>
      </w:r>
    </w:p>
    <w:p w14:paraId="388D566F" w14:textId="768988F3" w:rsidR="0003080A" w:rsidRPr="0003080A" w:rsidRDefault="0003080A">
      <w:pPr>
        <w:pStyle w:val="TOC2"/>
        <w:rPr>
          <w:rFonts w:eastAsiaTheme="minorEastAsia"/>
          <w:color w:val="auto"/>
          <w:lang w:val="en-US" w:eastAsia="fr-FR"/>
        </w:rPr>
      </w:pPr>
      <w:r w:rsidRPr="005A05C3">
        <w:t>4.4.</w:t>
      </w:r>
      <w:r w:rsidRPr="0003080A">
        <w:rPr>
          <w:rFonts w:eastAsiaTheme="minorEastAsia"/>
          <w:color w:val="auto"/>
          <w:lang w:val="en-US" w:eastAsia="fr-FR"/>
        </w:rPr>
        <w:tab/>
      </w:r>
      <w:r>
        <w:t>Construction Materials</w:t>
      </w:r>
      <w:r>
        <w:tab/>
      </w:r>
      <w:r>
        <w:fldChar w:fldCharType="begin"/>
      </w:r>
      <w:r>
        <w:instrText xml:space="preserve"> PAGEREF _Toc478640509 \h </w:instrText>
      </w:r>
      <w:r>
        <w:fldChar w:fldCharType="separate"/>
      </w:r>
      <w:r w:rsidR="009C7BC6">
        <w:t>9</w:t>
      </w:r>
      <w:r>
        <w:fldChar w:fldCharType="end"/>
      </w:r>
    </w:p>
    <w:p w14:paraId="2139BE36" w14:textId="64B6EFEA" w:rsidR="0003080A" w:rsidRPr="0003080A" w:rsidRDefault="0003080A">
      <w:pPr>
        <w:pStyle w:val="TOC1"/>
        <w:rPr>
          <w:rFonts w:eastAsiaTheme="minorEastAsia"/>
          <w:b w:val="0"/>
          <w:color w:val="auto"/>
          <w:lang w:val="en-US" w:eastAsia="fr-FR"/>
        </w:rPr>
      </w:pPr>
      <w:r w:rsidRPr="005A05C3">
        <w:t>5.</w:t>
      </w:r>
      <w:r w:rsidRPr="0003080A">
        <w:rPr>
          <w:rFonts w:eastAsiaTheme="minorEastAsia"/>
          <w:b w:val="0"/>
          <w:color w:val="auto"/>
          <w:lang w:val="en-US" w:eastAsia="fr-FR"/>
        </w:rPr>
        <w:tab/>
      </w:r>
      <w:r>
        <w:t>MATERIALS</w:t>
      </w:r>
      <w:r>
        <w:tab/>
      </w:r>
      <w:r>
        <w:fldChar w:fldCharType="begin"/>
      </w:r>
      <w:r>
        <w:instrText xml:space="preserve"> PAGEREF _Toc478640510 \h </w:instrText>
      </w:r>
      <w:r>
        <w:fldChar w:fldCharType="separate"/>
      </w:r>
      <w:r w:rsidR="009C7BC6">
        <w:t>9</w:t>
      </w:r>
      <w:r>
        <w:fldChar w:fldCharType="end"/>
      </w:r>
    </w:p>
    <w:p w14:paraId="3F42E7F2" w14:textId="0EE3F749" w:rsidR="0003080A" w:rsidRPr="0003080A" w:rsidRDefault="0003080A">
      <w:pPr>
        <w:pStyle w:val="TOC2"/>
        <w:rPr>
          <w:rFonts w:eastAsiaTheme="minorEastAsia"/>
          <w:color w:val="auto"/>
          <w:lang w:val="en-US" w:eastAsia="fr-FR"/>
        </w:rPr>
      </w:pPr>
      <w:r w:rsidRPr="005A05C3">
        <w:t>5.1.</w:t>
      </w:r>
      <w:r w:rsidRPr="0003080A">
        <w:rPr>
          <w:rFonts w:eastAsiaTheme="minorEastAsia"/>
          <w:color w:val="auto"/>
          <w:lang w:val="en-US" w:eastAsia="fr-FR"/>
        </w:rPr>
        <w:tab/>
      </w:r>
      <w:r>
        <w:t>Masonry (including stone, brick, etc.)</w:t>
      </w:r>
      <w:r>
        <w:tab/>
      </w:r>
      <w:r>
        <w:fldChar w:fldCharType="begin"/>
      </w:r>
      <w:r>
        <w:instrText xml:space="preserve"> PAGEREF _Toc478640511 \h </w:instrText>
      </w:r>
      <w:r>
        <w:fldChar w:fldCharType="separate"/>
      </w:r>
      <w:r w:rsidR="009C7BC6">
        <w:t>9</w:t>
      </w:r>
      <w:r>
        <w:fldChar w:fldCharType="end"/>
      </w:r>
    </w:p>
    <w:p w14:paraId="04C90FF3" w14:textId="3FA8E7E6" w:rsidR="0003080A" w:rsidRPr="009C7BC6" w:rsidRDefault="0003080A">
      <w:pPr>
        <w:pStyle w:val="TOC3"/>
        <w:tabs>
          <w:tab w:val="left" w:pos="1134"/>
          <w:tab w:val="right" w:leader="dot" w:pos="10195"/>
        </w:tabs>
        <w:rPr>
          <w:rFonts w:eastAsiaTheme="minorEastAsia"/>
          <w:noProof/>
          <w:sz w:val="22"/>
          <w:lang w:val="en-US" w:eastAsia="fr-FR"/>
        </w:rPr>
      </w:pPr>
      <w:r w:rsidRPr="005A05C3">
        <w:rPr>
          <w:noProof/>
        </w:rPr>
        <w:t>5.1.1.</w:t>
      </w:r>
      <w:r w:rsidRPr="009C7BC6">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_Toc478640512 \h </w:instrText>
      </w:r>
      <w:r>
        <w:rPr>
          <w:noProof/>
        </w:rPr>
      </w:r>
      <w:r>
        <w:rPr>
          <w:noProof/>
        </w:rPr>
        <w:fldChar w:fldCharType="separate"/>
      </w:r>
      <w:r w:rsidR="009C7BC6">
        <w:rPr>
          <w:noProof/>
        </w:rPr>
        <w:t>9</w:t>
      </w:r>
      <w:r>
        <w:rPr>
          <w:noProof/>
        </w:rPr>
        <w:fldChar w:fldCharType="end"/>
      </w:r>
    </w:p>
    <w:p w14:paraId="3075995F" w14:textId="08F65AC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5.1.2.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_Toc478640513 \h </w:instrText>
      </w:r>
      <w:r>
        <w:rPr>
          <w:noProof/>
        </w:rPr>
      </w:r>
      <w:r>
        <w:rPr>
          <w:noProof/>
        </w:rPr>
        <w:fldChar w:fldCharType="separate"/>
      </w:r>
      <w:r w:rsidR="009C7BC6">
        <w:rPr>
          <w:noProof/>
        </w:rPr>
        <w:t>10</w:t>
      </w:r>
      <w:r>
        <w:rPr>
          <w:noProof/>
        </w:rPr>
        <w:fldChar w:fldCharType="end"/>
      </w:r>
    </w:p>
    <w:p w14:paraId="2A899EEA" w14:textId="0396CA4C"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_Toc478640514 \h </w:instrText>
      </w:r>
      <w:r>
        <w:rPr>
          <w:noProof/>
        </w:rPr>
      </w:r>
      <w:r>
        <w:rPr>
          <w:noProof/>
        </w:rPr>
        <w:fldChar w:fldCharType="separate"/>
      </w:r>
      <w:r w:rsidR="009C7BC6" w:rsidRPr="009C7BC6">
        <w:rPr>
          <w:noProof/>
          <w:lang w:val="fr-FR"/>
        </w:rPr>
        <w:t>11</w:t>
      </w:r>
      <w:r>
        <w:rPr>
          <w:noProof/>
        </w:rPr>
        <w:fldChar w:fldCharType="end"/>
      </w:r>
    </w:p>
    <w:p w14:paraId="7CA242D5" w14:textId="5EF5275B"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_Toc478640515 \h </w:instrText>
      </w:r>
      <w:r>
        <w:rPr>
          <w:noProof/>
        </w:rPr>
      </w:r>
      <w:r>
        <w:rPr>
          <w:noProof/>
        </w:rPr>
        <w:fldChar w:fldCharType="separate"/>
      </w:r>
      <w:r w:rsidR="009C7BC6" w:rsidRPr="009C7BC6">
        <w:rPr>
          <w:noProof/>
          <w:lang w:val="fr-FR"/>
        </w:rPr>
        <w:t>11</w:t>
      </w:r>
      <w:r>
        <w:rPr>
          <w:noProof/>
        </w:rPr>
        <w:fldChar w:fldCharType="end"/>
      </w:r>
    </w:p>
    <w:p w14:paraId="77EADEAF" w14:textId="087FA89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_Toc478640516 \h </w:instrText>
      </w:r>
      <w:r>
        <w:rPr>
          <w:noProof/>
        </w:rPr>
      </w:r>
      <w:r>
        <w:rPr>
          <w:noProof/>
        </w:rPr>
        <w:fldChar w:fldCharType="separate"/>
      </w:r>
      <w:r w:rsidR="009C7BC6" w:rsidRPr="009C7BC6">
        <w:rPr>
          <w:noProof/>
          <w:lang w:val="fr-FR"/>
        </w:rPr>
        <w:t>12</w:t>
      </w:r>
      <w:r>
        <w:rPr>
          <w:noProof/>
        </w:rPr>
        <w:fldChar w:fldCharType="end"/>
      </w:r>
    </w:p>
    <w:p w14:paraId="086DE2C7" w14:textId="7A816557" w:rsidR="0003080A" w:rsidRPr="0003080A" w:rsidRDefault="0003080A">
      <w:pPr>
        <w:pStyle w:val="TOC2"/>
        <w:rPr>
          <w:rFonts w:eastAsiaTheme="minorEastAsia"/>
          <w:color w:val="auto"/>
          <w:lang w:val="en-US" w:eastAsia="fr-FR"/>
        </w:rPr>
      </w:pPr>
      <w:r w:rsidRPr="005A05C3">
        <w:t>5.2.</w:t>
      </w:r>
      <w:r w:rsidRPr="0003080A">
        <w:rPr>
          <w:rFonts w:eastAsiaTheme="minorEastAsia"/>
          <w:color w:val="auto"/>
          <w:lang w:val="en-US" w:eastAsia="fr-FR"/>
        </w:rPr>
        <w:tab/>
      </w:r>
      <w:r>
        <w:t>Timber</w:t>
      </w:r>
      <w:r>
        <w:tab/>
      </w:r>
      <w:r>
        <w:fldChar w:fldCharType="begin"/>
      </w:r>
      <w:r>
        <w:instrText xml:space="preserve"> PAGEREF _Toc478640517 \h </w:instrText>
      </w:r>
      <w:r>
        <w:fldChar w:fldCharType="separate"/>
      </w:r>
      <w:r w:rsidR="009C7BC6">
        <w:t>12</w:t>
      </w:r>
      <w:r>
        <w:fldChar w:fldCharType="end"/>
      </w:r>
    </w:p>
    <w:p w14:paraId="7AA1A1DD" w14:textId="5F82D29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_Toc478640518 \h </w:instrText>
      </w:r>
      <w:r>
        <w:rPr>
          <w:noProof/>
        </w:rPr>
      </w:r>
      <w:r>
        <w:rPr>
          <w:noProof/>
        </w:rPr>
        <w:fldChar w:fldCharType="separate"/>
      </w:r>
      <w:r w:rsidR="009C7BC6">
        <w:rPr>
          <w:noProof/>
        </w:rPr>
        <w:t>12</w:t>
      </w:r>
      <w:r>
        <w:rPr>
          <w:noProof/>
        </w:rPr>
        <w:fldChar w:fldCharType="end"/>
      </w:r>
    </w:p>
    <w:p w14:paraId="25CB969E" w14:textId="7A86223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_Toc478640519 \h </w:instrText>
      </w:r>
      <w:r>
        <w:rPr>
          <w:noProof/>
        </w:rPr>
      </w:r>
      <w:r>
        <w:rPr>
          <w:noProof/>
        </w:rPr>
        <w:fldChar w:fldCharType="separate"/>
      </w:r>
      <w:r w:rsidR="009C7BC6">
        <w:rPr>
          <w:noProof/>
        </w:rPr>
        <w:t>12</w:t>
      </w:r>
      <w:r>
        <w:rPr>
          <w:noProof/>
        </w:rPr>
        <w:fldChar w:fldCharType="end"/>
      </w:r>
    </w:p>
    <w:p w14:paraId="0E5E04A4" w14:textId="55109A49"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_Toc478640520 \h </w:instrText>
      </w:r>
      <w:r>
        <w:rPr>
          <w:noProof/>
        </w:rPr>
      </w:r>
      <w:r>
        <w:rPr>
          <w:noProof/>
        </w:rPr>
        <w:fldChar w:fldCharType="separate"/>
      </w:r>
      <w:r w:rsidR="009C7BC6" w:rsidRPr="009C7BC6">
        <w:rPr>
          <w:noProof/>
          <w:lang w:val="en-US"/>
        </w:rPr>
        <w:t>13</w:t>
      </w:r>
      <w:r>
        <w:rPr>
          <w:noProof/>
        </w:rPr>
        <w:fldChar w:fldCharType="end"/>
      </w:r>
    </w:p>
    <w:p w14:paraId="47E4C7DE" w14:textId="6E1C7415"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_Toc478640521 \h </w:instrText>
      </w:r>
      <w:r>
        <w:rPr>
          <w:noProof/>
        </w:rPr>
      </w:r>
      <w:r>
        <w:rPr>
          <w:noProof/>
        </w:rPr>
        <w:fldChar w:fldCharType="separate"/>
      </w:r>
      <w:r w:rsidR="009C7BC6" w:rsidRPr="009C7BC6">
        <w:rPr>
          <w:noProof/>
          <w:lang w:val="en-US"/>
        </w:rPr>
        <w:t>13</w:t>
      </w:r>
      <w:r>
        <w:rPr>
          <w:noProof/>
        </w:rPr>
        <w:fldChar w:fldCharType="end"/>
      </w:r>
    </w:p>
    <w:p w14:paraId="2ED463A5" w14:textId="52E8B726"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_Toc478640522 \h </w:instrText>
      </w:r>
      <w:r>
        <w:rPr>
          <w:noProof/>
        </w:rPr>
      </w:r>
      <w:r>
        <w:rPr>
          <w:noProof/>
        </w:rPr>
        <w:fldChar w:fldCharType="separate"/>
      </w:r>
      <w:r w:rsidR="009C7BC6" w:rsidRPr="009C7BC6">
        <w:rPr>
          <w:noProof/>
          <w:lang w:val="en-US"/>
        </w:rPr>
        <w:t>13</w:t>
      </w:r>
      <w:r>
        <w:rPr>
          <w:noProof/>
        </w:rPr>
        <w:fldChar w:fldCharType="end"/>
      </w:r>
    </w:p>
    <w:p w14:paraId="24FF7C2C" w14:textId="23900B85" w:rsidR="0003080A" w:rsidRPr="0003080A" w:rsidRDefault="0003080A">
      <w:pPr>
        <w:pStyle w:val="TOC2"/>
        <w:rPr>
          <w:rFonts w:eastAsiaTheme="minorEastAsia"/>
          <w:color w:val="auto"/>
          <w:lang w:val="en-US" w:eastAsia="fr-FR"/>
        </w:rPr>
      </w:pPr>
      <w:r w:rsidRPr="005A05C3">
        <w:t>5.3.</w:t>
      </w:r>
      <w:r w:rsidRPr="0003080A">
        <w:rPr>
          <w:rFonts w:eastAsiaTheme="minorEastAsia"/>
          <w:color w:val="auto"/>
          <w:lang w:val="en-US" w:eastAsia="fr-FR"/>
        </w:rPr>
        <w:tab/>
      </w:r>
      <w:r>
        <w:t>Concrete</w:t>
      </w:r>
      <w:r>
        <w:tab/>
      </w:r>
      <w:r>
        <w:fldChar w:fldCharType="begin"/>
      </w:r>
      <w:r>
        <w:instrText xml:space="preserve"> PAGEREF _Toc478640523 \h </w:instrText>
      </w:r>
      <w:r>
        <w:fldChar w:fldCharType="separate"/>
      </w:r>
      <w:r w:rsidR="009C7BC6">
        <w:t>13</w:t>
      </w:r>
      <w:r>
        <w:fldChar w:fldCharType="end"/>
      </w:r>
    </w:p>
    <w:p w14:paraId="784B658B" w14:textId="48BE6AE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_Toc478640524 \h </w:instrText>
      </w:r>
      <w:r>
        <w:rPr>
          <w:noProof/>
        </w:rPr>
      </w:r>
      <w:r>
        <w:rPr>
          <w:noProof/>
        </w:rPr>
        <w:fldChar w:fldCharType="separate"/>
      </w:r>
      <w:r w:rsidR="009C7BC6">
        <w:rPr>
          <w:noProof/>
        </w:rPr>
        <w:t>14</w:t>
      </w:r>
      <w:r>
        <w:rPr>
          <w:noProof/>
        </w:rPr>
        <w:fldChar w:fldCharType="end"/>
      </w:r>
    </w:p>
    <w:p w14:paraId="7F838339" w14:textId="6F2EC48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_Toc478640525 \h </w:instrText>
      </w:r>
      <w:r>
        <w:rPr>
          <w:noProof/>
        </w:rPr>
      </w:r>
      <w:r>
        <w:rPr>
          <w:noProof/>
        </w:rPr>
        <w:fldChar w:fldCharType="separate"/>
      </w:r>
      <w:r w:rsidR="009C7BC6">
        <w:rPr>
          <w:noProof/>
        </w:rPr>
        <w:t>14</w:t>
      </w:r>
      <w:r>
        <w:rPr>
          <w:noProof/>
        </w:rPr>
        <w:fldChar w:fldCharType="end"/>
      </w:r>
    </w:p>
    <w:p w14:paraId="734E1A1D" w14:textId="1E7D44B6"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_Toc478640526 \h </w:instrText>
      </w:r>
      <w:r>
        <w:rPr>
          <w:noProof/>
        </w:rPr>
      </w:r>
      <w:r>
        <w:rPr>
          <w:noProof/>
        </w:rPr>
        <w:fldChar w:fldCharType="separate"/>
      </w:r>
      <w:r w:rsidR="009C7BC6" w:rsidRPr="009C7BC6">
        <w:rPr>
          <w:noProof/>
          <w:lang w:val="fr-FR"/>
        </w:rPr>
        <w:t>15</w:t>
      </w:r>
      <w:r>
        <w:rPr>
          <w:noProof/>
        </w:rPr>
        <w:fldChar w:fldCharType="end"/>
      </w:r>
    </w:p>
    <w:p w14:paraId="164CC6D8" w14:textId="123B4EB8"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_Toc478640527 \h </w:instrText>
      </w:r>
      <w:r>
        <w:rPr>
          <w:noProof/>
        </w:rPr>
      </w:r>
      <w:r>
        <w:rPr>
          <w:noProof/>
        </w:rPr>
        <w:fldChar w:fldCharType="separate"/>
      </w:r>
      <w:r w:rsidR="009C7BC6" w:rsidRPr="009C7BC6">
        <w:rPr>
          <w:noProof/>
          <w:lang w:val="fr-FR"/>
        </w:rPr>
        <w:t>16</w:t>
      </w:r>
      <w:r>
        <w:rPr>
          <w:noProof/>
        </w:rPr>
        <w:fldChar w:fldCharType="end"/>
      </w:r>
    </w:p>
    <w:p w14:paraId="1A750D22" w14:textId="3CF196B9"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_Toc478640528 \h </w:instrText>
      </w:r>
      <w:r>
        <w:rPr>
          <w:noProof/>
        </w:rPr>
      </w:r>
      <w:r>
        <w:rPr>
          <w:noProof/>
        </w:rPr>
        <w:fldChar w:fldCharType="separate"/>
      </w:r>
      <w:r w:rsidR="009C7BC6" w:rsidRPr="009C7BC6">
        <w:rPr>
          <w:noProof/>
          <w:lang w:val="fr-FR"/>
        </w:rPr>
        <w:t>16</w:t>
      </w:r>
      <w:r>
        <w:rPr>
          <w:noProof/>
        </w:rPr>
        <w:fldChar w:fldCharType="end"/>
      </w:r>
    </w:p>
    <w:p w14:paraId="1785A1D4" w14:textId="1C1C6147" w:rsidR="0003080A" w:rsidRPr="0003080A" w:rsidRDefault="0003080A">
      <w:pPr>
        <w:pStyle w:val="TOC2"/>
        <w:rPr>
          <w:rFonts w:eastAsiaTheme="minorEastAsia"/>
          <w:color w:val="auto"/>
          <w:lang w:val="en-US" w:eastAsia="fr-FR"/>
        </w:rPr>
      </w:pPr>
      <w:r w:rsidRPr="005A05C3">
        <w:t>5.4.</w:t>
      </w:r>
      <w:r w:rsidRPr="0003080A">
        <w:rPr>
          <w:rFonts w:eastAsiaTheme="minorEastAsia"/>
          <w:color w:val="auto"/>
          <w:lang w:val="en-US" w:eastAsia="fr-FR"/>
        </w:rPr>
        <w:tab/>
      </w:r>
      <w:r>
        <w:t>Composite Materials (including plastics)</w:t>
      </w:r>
      <w:r>
        <w:tab/>
      </w:r>
      <w:r>
        <w:fldChar w:fldCharType="begin"/>
      </w:r>
      <w:r>
        <w:instrText xml:space="preserve"> PAGEREF _Toc478640529 \h </w:instrText>
      </w:r>
      <w:r>
        <w:fldChar w:fldCharType="separate"/>
      </w:r>
      <w:r w:rsidR="009C7BC6">
        <w:t>17</w:t>
      </w:r>
      <w:r>
        <w:fldChar w:fldCharType="end"/>
      </w:r>
    </w:p>
    <w:p w14:paraId="7C9DF8A3" w14:textId="510D0DF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_Toc478640530 \h </w:instrText>
      </w:r>
      <w:r>
        <w:rPr>
          <w:noProof/>
        </w:rPr>
      </w:r>
      <w:r>
        <w:rPr>
          <w:noProof/>
        </w:rPr>
        <w:fldChar w:fldCharType="separate"/>
      </w:r>
      <w:r w:rsidR="009C7BC6">
        <w:rPr>
          <w:noProof/>
        </w:rPr>
        <w:t>18</w:t>
      </w:r>
      <w:r>
        <w:rPr>
          <w:noProof/>
        </w:rPr>
        <w:fldChar w:fldCharType="end"/>
      </w:r>
    </w:p>
    <w:p w14:paraId="53586F03" w14:textId="52D399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_Toc478640531 \h </w:instrText>
      </w:r>
      <w:r>
        <w:rPr>
          <w:noProof/>
        </w:rPr>
      </w:r>
      <w:r>
        <w:rPr>
          <w:noProof/>
        </w:rPr>
        <w:fldChar w:fldCharType="separate"/>
      </w:r>
      <w:r w:rsidR="009C7BC6">
        <w:rPr>
          <w:noProof/>
        </w:rPr>
        <w:t>18</w:t>
      </w:r>
      <w:r>
        <w:rPr>
          <w:noProof/>
        </w:rPr>
        <w:fldChar w:fldCharType="end"/>
      </w:r>
    </w:p>
    <w:p w14:paraId="02A7B237" w14:textId="6DA1D85B"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_Toc478640532 \h </w:instrText>
      </w:r>
      <w:r>
        <w:rPr>
          <w:noProof/>
        </w:rPr>
      </w:r>
      <w:r>
        <w:rPr>
          <w:noProof/>
        </w:rPr>
        <w:fldChar w:fldCharType="separate"/>
      </w:r>
      <w:r w:rsidR="009C7BC6" w:rsidRPr="009C7BC6">
        <w:rPr>
          <w:noProof/>
          <w:lang w:val="en-US"/>
        </w:rPr>
        <w:t>18</w:t>
      </w:r>
      <w:r>
        <w:rPr>
          <w:noProof/>
        </w:rPr>
        <w:fldChar w:fldCharType="end"/>
      </w:r>
    </w:p>
    <w:p w14:paraId="766C9F93" w14:textId="1E25063F"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_Toc478640533 \h </w:instrText>
      </w:r>
      <w:r>
        <w:rPr>
          <w:noProof/>
        </w:rPr>
      </w:r>
      <w:r>
        <w:rPr>
          <w:noProof/>
        </w:rPr>
        <w:fldChar w:fldCharType="separate"/>
      </w:r>
      <w:r w:rsidR="009C7BC6" w:rsidRPr="009C7BC6">
        <w:rPr>
          <w:noProof/>
          <w:lang w:val="en-US"/>
        </w:rPr>
        <w:t>18</w:t>
      </w:r>
      <w:r>
        <w:rPr>
          <w:noProof/>
        </w:rPr>
        <w:fldChar w:fldCharType="end"/>
      </w:r>
    </w:p>
    <w:p w14:paraId="4032C211" w14:textId="3A309B17"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_Toc478640534 \h </w:instrText>
      </w:r>
      <w:r>
        <w:rPr>
          <w:noProof/>
        </w:rPr>
      </w:r>
      <w:r>
        <w:rPr>
          <w:noProof/>
        </w:rPr>
        <w:fldChar w:fldCharType="separate"/>
      </w:r>
      <w:r w:rsidR="009C7BC6" w:rsidRPr="009C7BC6">
        <w:rPr>
          <w:noProof/>
          <w:lang w:val="en-US"/>
        </w:rPr>
        <w:t>19</w:t>
      </w:r>
      <w:r>
        <w:rPr>
          <w:noProof/>
        </w:rPr>
        <w:fldChar w:fldCharType="end"/>
      </w:r>
    </w:p>
    <w:p w14:paraId="764BD3B9" w14:textId="11CCAB41" w:rsidR="0003080A" w:rsidRPr="0003080A" w:rsidRDefault="0003080A">
      <w:pPr>
        <w:pStyle w:val="TOC2"/>
        <w:rPr>
          <w:rFonts w:eastAsiaTheme="minorEastAsia"/>
          <w:color w:val="auto"/>
          <w:lang w:val="en-US" w:eastAsia="fr-FR"/>
        </w:rPr>
      </w:pPr>
      <w:r w:rsidRPr="005A05C3">
        <w:t>5.5.</w:t>
      </w:r>
      <w:r w:rsidRPr="0003080A">
        <w:rPr>
          <w:rFonts w:eastAsiaTheme="minorEastAsia"/>
          <w:color w:val="auto"/>
          <w:lang w:val="en-US" w:eastAsia="fr-FR"/>
        </w:rPr>
        <w:tab/>
      </w:r>
      <w:r>
        <w:t>Ferrous Metal</w:t>
      </w:r>
      <w:r>
        <w:tab/>
      </w:r>
      <w:r>
        <w:fldChar w:fldCharType="begin"/>
      </w:r>
      <w:r>
        <w:instrText xml:space="preserve"> PAGEREF _Toc478640535 \h </w:instrText>
      </w:r>
      <w:r>
        <w:fldChar w:fldCharType="separate"/>
      </w:r>
      <w:r w:rsidR="009C7BC6">
        <w:t>19</w:t>
      </w:r>
      <w:r>
        <w:fldChar w:fldCharType="end"/>
      </w:r>
    </w:p>
    <w:p w14:paraId="56066055" w14:textId="71AEFFD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5.5.1.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_Toc478640536 \h </w:instrText>
      </w:r>
      <w:r>
        <w:rPr>
          <w:noProof/>
        </w:rPr>
      </w:r>
      <w:r>
        <w:rPr>
          <w:noProof/>
        </w:rPr>
        <w:fldChar w:fldCharType="separate"/>
      </w:r>
      <w:r w:rsidR="009C7BC6">
        <w:rPr>
          <w:noProof/>
        </w:rPr>
        <w:t>19</w:t>
      </w:r>
      <w:r>
        <w:rPr>
          <w:noProof/>
        </w:rPr>
        <w:fldChar w:fldCharType="end"/>
      </w:r>
    </w:p>
    <w:p w14:paraId="4DAA8E18" w14:textId="7357A3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5.5.2.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_Toc478640537 \h </w:instrText>
      </w:r>
      <w:r>
        <w:rPr>
          <w:noProof/>
        </w:rPr>
      </w:r>
      <w:r>
        <w:rPr>
          <w:noProof/>
        </w:rPr>
        <w:fldChar w:fldCharType="separate"/>
      </w:r>
      <w:r w:rsidR="009C7BC6">
        <w:rPr>
          <w:noProof/>
        </w:rPr>
        <w:t>20</w:t>
      </w:r>
      <w:r>
        <w:rPr>
          <w:noProof/>
        </w:rPr>
        <w:fldChar w:fldCharType="end"/>
      </w:r>
    </w:p>
    <w:p w14:paraId="231A1A2B" w14:textId="12EE0E2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5.5.3.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_Toc478640538 \h </w:instrText>
      </w:r>
      <w:r>
        <w:rPr>
          <w:noProof/>
        </w:rPr>
      </w:r>
      <w:r>
        <w:rPr>
          <w:noProof/>
        </w:rPr>
        <w:fldChar w:fldCharType="separate"/>
      </w:r>
      <w:r w:rsidR="009C7BC6" w:rsidRPr="009C7BC6">
        <w:rPr>
          <w:noProof/>
          <w:lang w:val="fr-FR"/>
        </w:rPr>
        <w:t>21</w:t>
      </w:r>
      <w:r>
        <w:rPr>
          <w:noProof/>
        </w:rPr>
        <w:fldChar w:fldCharType="end"/>
      </w:r>
    </w:p>
    <w:p w14:paraId="3B6AA93B" w14:textId="40B4A943"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_Toc478640539 \h </w:instrText>
      </w:r>
      <w:r>
        <w:rPr>
          <w:noProof/>
        </w:rPr>
      </w:r>
      <w:r>
        <w:rPr>
          <w:noProof/>
        </w:rPr>
        <w:fldChar w:fldCharType="separate"/>
      </w:r>
      <w:r w:rsidR="009C7BC6">
        <w:rPr>
          <w:noProof/>
          <w:lang w:val="fr-FR"/>
        </w:rPr>
        <w:t>21</w:t>
      </w:r>
      <w:r>
        <w:rPr>
          <w:noProof/>
        </w:rPr>
        <w:fldChar w:fldCharType="end"/>
      </w:r>
    </w:p>
    <w:p w14:paraId="05EB0C76" w14:textId="1B1FBAD0"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_Toc478640540 \h </w:instrText>
      </w:r>
      <w:r>
        <w:rPr>
          <w:noProof/>
        </w:rPr>
      </w:r>
      <w:r>
        <w:rPr>
          <w:noProof/>
        </w:rPr>
        <w:fldChar w:fldCharType="separate"/>
      </w:r>
      <w:r w:rsidR="009C7BC6">
        <w:rPr>
          <w:noProof/>
          <w:lang w:val="fr-FR"/>
        </w:rPr>
        <w:t>22</w:t>
      </w:r>
      <w:r>
        <w:rPr>
          <w:noProof/>
        </w:rPr>
        <w:fldChar w:fldCharType="end"/>
      </w:r>
    </w:p>
    <w:p w14:paraId="2549BE0C" w14:textId="7BDD5818" w:rsidR="0003080A" w:rsidRPr="00CC5FB8" w:rsidRDefault="0003080A">
      <w:pPr>
        <w:pStyle w:val="TOC2"/>
        <w:rPr>
          <w:rFonts w:eastAsiaTheme="minorEastAsia"/>
          <w:color w:val="auto"/>
          <w:lang w:val="en-US" w:eastAsia="fr-FR"/>
        </w:rPr>
      </w:pPr>
      <w:r w:rsidRPr="00CC5FB8">
        <w:rPr>
          <w:lang w:val="en-US"/>
        </w:rPr>
        <w:t>5.6.</w:t>
      </w:r>
      <w:r w:rsidRPr="00CC5FB8">
        <w:rPr>
          <w:rFonts w:eastAsiaTheme="minorEastAsia"/>
          <w:color w:val="auto"/>
          <w:lang w:val="en-US" w:eastAsia="fr-FR"/>
        </w:rPr>
        <w:tab/>
      </w:r>
      <w:r w:rsidRPr="00CC5FB8">
        <w:rPr>
          <w:lang w:val="en-US"/>
        </w:rPr>
        <w:t>Non-Ferrous Metal</w:t>
      </w:r>
      <w:r w:rsidRPr="00CC5FB8">
        <w:rPr>
          <w:lang w:val="en-US"/>
        </w:rPr>
        <w:tab/>
      </w:r>
      <w:r>
        <w:fldChar w:fldCharType="begin"/>
      </w:r>
      <w:r w:rsidRPr="00CC5FB8">
        <w:rPr>
          <w:lang w:val="en-US"/>
        </w:rPr>
        <w:instrText xml:space="preserve"> PAGEREF _Toc478640541 \h </w:instrText>
      </w:r>
      <w:r>
        <w:fldChar w:fldCharType="separate"/>
      </w:r>
      <w:r w:rsidR="009C7BC6" w:rsidRPr="00CC5FB8">
        <w:rPr>
          <w:lang w:val="en-US"/>
        </w:rPr>
        <w:t>22</w:t>
      </w:r>
      <w:r>
        <w:fldChar w:fldCharType="end"/>
      </w:r>
    </w:p>
    <w:p w14:paraId="190C8829" w14:textId="38924A9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_Toc478640542 \h </w:instrText>
      </w:r>
      <w:r>
        <w:rPr>
          <w:noProof/>
        </w:rPr>
      </w:r>
      <w:r>
        <w:rPr>
          <w:noProof/>
        </w:rPr>
        <w:fldChar w:fldCharType="separate"/>
      </w:r>
      <w:r w:rsidR="009C7BC6">
        <w:rPr>
          <w:noProof/>
        </w:rPr>
        <w:t>22</w:t>
      </w:r>
      <w:r>
        <w:rPr>
          <w:noProof/>
        </w:rPr>
        <w:fldChar w:fldCharType="end"/>
      </w:r>
    </w:p>
    <w:p w14:paraId="10D05068" w14:textId="703FC88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_Toc478640543 \h </w:instrText>
      </w:r>
      <w:r>
        <w:rPr>
          <w:noProof/>
        </w:rPr>
      </w:r>
      <w:r>
        <w:rPr>
          <w:noProof/>
        </w:rPr>
        <w:fldChar w:fldCharType="separate"/>
      </w:r>
      <w:r w:rsidR="009C7BC6">
        <w:rPr>
          <w:noProof/>
        </w:rPr>
        <w:t>22</w:t>
      </w:r>
      <w:r>
        <w:rPr>
          <w:noProof/>
        </w:rPr>
        <w:fldChar w:fldCharType="end"/>
      </w:r>
    </w:p>
    <w:p w14:paraId="22A97283" w14:textId="581F1D2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5.6.3.</w:t>
      </w:r>
      <w:r>
        <w:rPr>
          <w:rFonts w:eastAsiaTheme="minorEastAsia"/>
          <w:noProof/>
          <w:sz w:val="22"/>
          <w:lang w:val="fr-FR" w:eastAsia="fr-FR"/>
        </w:rPr>
        <w:tab/>
      </w:r>
      <w:r w:rsidRPr="0003080A">
        <w:rPr>
          <w:noProof/>
          <w:lang w:val="fr-FR"/>
        </w:rPr>
        <w:t>Preventive maintenance</w:t>
      </w:r>
      <w:r w:rsidRPr="0003080A">
        <w:rPr>
          <w:noProof/>
          <w:lang w:val="fr-FR"/>
        </w:rPr>
        <w:tab/>
      </w:r>
      <w:r>
        <w:rPr>
          <w:noProof/>
        </w:rPr>
        <w:fldChar w:fldCharType="begin"/>
      </w:r>
      <w:r w:rsidRPr="0003080A">
        <w:rPr>
          <w:noProof/>
          <w:lang w:val="fr-FR"/>
        </w:rPr>
        <w:instrText xml:space="preserve"> PAGEREF _Toc478640544 \h </w:instrText>
      </w:r>
      <w:r>
        <w:rPr>
          <w:noProof/>
        </w:rPr>
      </w:r>
      <w:r>
        <w:rPr>
          <w:noProof/>
        </w:rPr>
        <w:fldChar w:fldCharType="separate"/>
      </w:r>
      <w:r w:rsidR="009C7BC6">
        <w:rPr>
          <w:noProof/>
          <w:lang w:val="fr-FR"/>
        </w:rPr>
        <w:t>22</w:t>
      </w:r>
      <w:r>
        <w:rPr>
          <w:noProof/>
        </w:rPr>
        <w:fldChar w:fldCharType="end"/>
      </w:r>
    </w:p>
    <w:p w14:paraId="599ABF10" w14:textId="2E6F3A55"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_Toc478640545 \h </w:instrText>
      </w:r>
      <w:r>
        <w:rPr>
          <w:noProof/>
        </w:rPr>
      </w:r>
      <w:r>
        <w:rPr>
          <w:noProof/>
        </w:rPr>
        <w:fldChar w:fldCharType="separate"/>
      </w:r>
      <w:r w:rsidR="009C7BC6">
        <w:rPr>
          <w:noProof/>
          <w:lang w:val="fr-FR"/>
        </w:rPr>
        <w:t>23</w:t>
      </w:r>
      <w:r>
        <w:rPr>
          <w:noProof/>
        </w:rPr>
        <w:fldChar w:fldCharType="end"/>
      </w:r>
    </w:p>
    <w:p w14:paraId="20A0C0DA" w14:textId="15B0F11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_Toc478640546 \h </w:instrText>
      </w:r>
      <w:r>
        <w:rPr>
          <w:noProof/>
        </w:rPr>
      </w:r>
      <w:r>
        <w:rPr>
          <w:noProof/>
        </w:rPr>
        <w:fldChar w:fldCharType="separate"/>
      </w:r>
      <w:r w:rsidR="009C7BC6">
        <w:rPr>
          <w:noProof/>
          <w:lang w:val="fr-FR"/>
        </w:rPr>
        <w:t>23</w:t>
      </w:r>
      <w:r>
        <w:rPr>
          <w:noProof/>
        </w:rPr>
        <w:fldChar w:fldCharType="end"/>
      </w:r>
    </w:p>
    <w:p w14:paraId="52131E39" w14:textId="78DF7DAE" w:rsidR="0003080A" w:rsidRPr="0003080A" w:rsidRDefault="0003080A">
      <w:pPr>
        <w:pStyle w:val="TOC1"/>
        <w:rPr>
          <w:rFonts w:eastAsiaTheme="minorEastAsia"/>
          <w:b w:val="0"/>
          <w:color w:val="auto"/>
          <w:lang w:val="en-US" w:eastAsia="fr-FR"/>
        </w:rPr>
      </w:pPr>
      <w:r w:rsidRPr="005A05C3">
        <w:t>6.</w:t>
      </w:r>
      <w:r w:rsidRPr="0003080A">
        <w:rPr>
          <w:rFonts w:eastAsiaTheme="minorEastAsia"/>
          <w:b w:val="0"/>
          <w:color w:val="auto"/>
          <w:lang w:val="en-US" w:eastAsia="fr-FR"/>
        </w:rPr>
        <w:tab/>
      </w:r>
      <w:r>
        <w:t>HAZARDOUS MATERIALS</w:t>
      </w:r>
      <w:r>
        <w:tab/>
      </w:r>
      <w:r>
        <w:fldChar w:fldCharType="begin"/>
      </w:r>
      <w:r>
        <w:instrText xml:space="preserve"> PAGEREF _Toc478640547 \h </w:instrText>
      </w:r>
      <w:r>
        <w:fldChar w:fldCharType="separate"/>
      </w:r>
      <w:r w:rsidR="009C7BC6">
        <w:t>23</w:t>
      </w:r>
      <w:r>
        <w:fldChar w:fldCharType="end"/>
      </w:r>
    </w:p>
    <w:p w14:paraId="427B3EEF" w14:textId="6C08A11A" w:rsidR="0003080A" w:rsidRPr="0003080A" w:rsidRDefault="0003080A">
      <w:pPr>
        <w:pStyle w:val="TOC2"/>
        <w:rPr>
          <w:rFonts w:eastAsiaTheme="minorEastAsia"/>
          <w:color w:val="auto"/>
          <w:lang w:val="en-US" w:eastAsia="fr-FR"/>
        </w:rPr>
      </w:pPr>
      <w:r w:rsidRPr="005A05C3">
        <w:t>6.1.</w:t>
      </w:r>
      <w:r w:rsidRPr="0003080A">
        <w:rPr>
          <w:rFonts w:eastAsiaTheme="minorEastAsia"/>
          <w:color w:val="auto"/>
          <w:lang w:val="en-US" w:eastAsia="fr-FR"/>
        </w:rPr>
        <w:tab/>
      </w:r>
      <w:r>
        <w:t>Asbestos Containing Materials</w:t>
      </w:r>
      <w:r>
        <w:tab/>
      </w:r>
      <w:r>
        <w:fldChar w:fldCharType="begin"/>
      </w:r>
      <w:r>
        <w:instrText xml:space="preserve"> PAGEREF _Toc478640548 \h </w:instrText>
      </w:r>
      <w:r>
        <w:fldChar w:fldCharType="separate"/>
      </w:r>
      <w:r w:rsidR="009C7BC6">
        <w:t>23</w:t>
      </w:r>
      <w:r>
        <w:fldChar w:fldCharType="end"/>
      </w:r>
    </w:p>
    <w:p w14:paraId="0D2A2295" w14:textId="3FC8500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6.1.1.</w:t>
      </w:r>
      <w:r w:rsidRPr="0003080A">
        <w:rPr>
          <w:rFonts w:eastAsiaTheme="minorEastAsia"/>
          <w:noProof/>
          <w:sz w:val="22"/>
          <w:lang w:val="en-US" w:eastAsia="fr-FR"/>
        </w:rPr>
        <w:tab/>
      </w:r>
      <w:r>
        <w:rPr>
          <w:noProof/>
        </w:rPr>
        <w:t>What is asbestos?</w:t>
      </w:r>
      <w:r>
        <w:rPr>
          <w:noProof/>
        </w:rPr>
        <w:tab/>
      </w:r>
      <w:r>
        <w:rPr>
          <w:noProof/>
        </w:rPr>
        <w:fldChar w:fldCharType="begin"/>
      </w:r>
      <w:r>
        <w:rPr>
          <w:noProof/>
        </w:rPr>
        <w:instrText xml:space="preserve"> PAGEREF _Toc478640549 \h </w:instrText>
      </w:r>
      <w:r>
        <w:rPr>
          <w:noProof/>
        </w:rPr>
      </w:r>
      <w:r>
        <w:rPr>
          <w:noProof/>
        </w:rPr>
        <w:fldChar w:fldCharType="separate"/>
      </w:r>
      <w:r w:rsidR="009C7BC6">
        <w:rPr>
          <w:noProof/>
        </w:rPr>
        <w:t>23</w:t>
      </w:r>
      <w:r>
        <w:rPr>
          <w:noProof/>
        </w:rPr>
        <w:fldChar w:fldCharType="end"/>
      </w:r>
    </w:p>
    <w:p w14:paraId="247D53BF" w14:textId="5464704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lang w:val="en-US"/>
        </w:rPr>
        <w:t>6.1.2.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_Toc478640550 \h </w:instrText>
      </w:r>
      <w:r>
        <w:rPr>
          <w:noProof/>
        </w:rPr>
      </w:r>
      <w:r>
        <w:rPr>
          <w:noProof/>
        </w:rPr>
        <w:fldChar w:fldCharType="separate"/>
      </w:r>
      <w:r w:rsidR="009C7BC6">
        <w:rPr>
          <w:noProof/>
        </w:rPr>
        <w:t>23</w:t>
      </w:r>
      <w:r>
        <w:rPr>
          <w:noProof/>
        </w:rPr>
        <w:fldChar w:fldCharType="end"/>
      </w:r>
    </w:p>
    <w:p w14:paraId="770280E7" w14:textId="5EAF5CC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_Toc478640551 \h </w:instrText>
      </w:r>
      <w:r>
        <w:rPr>
          <w:noProof/>
        </w:rPr>
      </w:r>
      <w:r>
        <w:rPr>
          <w:noProof/>
        </w:rPr>
        <w:fldChar w:fldCharType="separate"/>
      </w:r>
      <w:r w:rsidR="009C7BC6">
        <w:rPr>
          <w:noProof/>
        </w:rPr>
        <w:t>24</w:t>
      </w:r>
      <w:r>
        <w:rPr>
          <w:noProof/>
        </w:rPr>
        <w:fldChar w:fldCharType="end"/>
      </w:r>
    </w:p>
    <w:p w14:paraId="361818CD" w14:textId="54D205E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_Toc478640552 \h </w:instrText>
      </w:r>
      <w:r>
        <w:rPr>
          <w:noProof/>
        </w:rPr>
      </w:r>
      <w:r>
        <w:rPr>
          <w:noProof/>
        </w:rPr>
        <w:fldChar w:fldCharType="separate"/>
      </w:r>
      <w:r w:rsidR="009C7BC6">
        <w:rPr>
          <w:noProof/>
        </w:rPr>
        <w:t>24</w:t>
      </w:r>
      <w:r>
        <w:rPr>
          <w:noProof/>
        </w:rPr>
        <w:fldChar w:fldCharType="end"/>
      </w:r>
    </w:p>
    <w:p w14:paraId="557C461D" w14:textId="750E7D5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6.1.5.</w:t>
      </w:r>
      <w:r w:rsidRPr="0003080A">
        <w:rPr>
          <w:rFonts w:eastAsiaTheme="minorEastAsia"/>
          <w:noProof/>
          <w:sz w:val="22"/>
          <w:lang w:val="en-US" w:eastAsia="fr-FR"/>
        </w:rPr>
        <w:tab/>
      </w:r>
      <w:r>
        <w:rPr>
          <w:noProof/>
        </w:rPr>
        <w:t>Prevention of asbestos risk</w:t>
      </w:r>
      <w:r>
        <w:rPr>
          <w:noProof/>
        </w:rPr>
        <w:tab/>
      </w:r>
      <w:r>
        <w:rPr>
          <w:noProof/>
        </w:rPr>
        <w:fldChar w:fldCharType="begin"/>
      </w:r>
      <w:r>
        <w:rPr>
          <w:noProof/>
        </w:rPr>
        <w:instrText xml:space="preserve"> PAGEREF _Toc478640553 \h </w:instrText>
      </w:r>
      <w:r>
        <w:rPr>
          <w:noProof/>
        </w:rPr>
      </w:r>
      <w:r>
        <w:rPr>
          <w:noProof/>
        </w:rPr>
        <w:fldChar w:fldCharType="separate"/>
      </w:r>
      <w:r w:rsidR="009C7BC6">
        <w:rPr>
          <w:noProof/>
        </w:rPr>
        <w:t>24</w:t>
      </w:r>
      <w:r>
        <w:rPr>
          <w:noProof/>
        </w:rPr>
        <w:fldChar w:fldCharType="end"/>
      </w:r>
    </w:p>
    <w:p w14:paraId="1B9AB7FB" w14:textId="59231751" w:rsidR="0003080A" w:rsidRPr="0003080A" w:rsidRDefault="0003080A">
      <w:pPr>
        <w:pStyle w:val="TOC2"/>
        <w:rPr>
          <w:rFonts w:eastAsiaTheme="minorEastAsia"/>
          <w:color w:val="auto"/>
          <w:lang w:val="en-US" w:eastAsia="fr-FR"/>
        </w:rPr>
      </w:pPr>
      <w:r w:rsidRPr="005A05C3">
        <w:t>6.2.</w:t>
      </w:r>
      <w:r w:rsidRPr="0003080A">
        <w:rPr>
          <w:rFonts w:eastAsiaTheme="minorEastAsia"/>
          <w:color w:val="auto"/>
          <w:lang w:val="en-US" w:eastAsia="fr-FR"/>
        </w:rPr>
        <w:tab/>
      </w:r>
      <w:r>
        <w:t>Silica</w:t>
      </w:r>
      <w:r>
        <w:tab/>
      </w:r>
      <w:r>
        <w:fldChar w:fldCharType="begin"/>
      </w:r>
      <w:r>
        <w:instrText xml:space="preserve"> PAGEREF _Toc478640554 \h </w:instrText>
      </w:r>
      <w:r>
        <w:fldChar w:fldCharType="separate"/>
      </w:r>
      <w:r w:rsidR="009C7BC6">
        <w:t>25</w:t>
      </w:r>
      <w:r>
        <w:fldChar w:fldCharType="end"/>
      </w:r>
    </w:p>
    <w:p w14:paraId="1990CBD0" w14:textId="38F5BB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6.2.1.</w:t>
      </w:r>
      <w:r w:rsidRPr="0003080A">
        <w:rPr>
          <w:rFonts w:eastAsiaTheme="minorEastAsia"/>
          <w:noProof/>
          <w:sz w:val="22"/>
          <w:lang w:val="en-US" w:eastAsia="fr-FR"/>
        </w:rPr>
        <w:tab/>
      </w:r>
      <w:r>
        <w:rPr>
          <w:noProof/>
        </w:rPr>
        <w:t>What is silica?</w:t>
      </w:r>
      <w:r>
        <w:rPr>
          <w:noProof/>
        </w:rPr>
        <w:tab/>
      </w:r>
      <w:r>
        <w:rPr>
          <w:noProof/>
        </w:rPr>
        <w:fldChar w:fldCharType="begin"/>
      </w:r>
      <w:r>
        <w:rPr>
          <w:noProof/>
        </w:rPr>
        <w:instrText xml:space="preserve"> PAGEREF _Toc478640555 \h </w:instrText>
      </w:r>
      <w:r>
        <w:rPr>
          <w:noProof/>
        </w:rPr>
      </w:r>
      <w:r>
        <w:rPr>
          <w:noProof/>
        </w:rPr>
        <w:fldChar w:fldCharType="separate"/>
      </w:r>
      <w:r w:rsidR="009C7BC6">
        <w:rPr>
          <w:noProof/>
        </w:rPr>
        <w:t>25</w:t>
      </w:r>
      <w:r>
        <w:rPr>
          <w:noProof/>
        </w:rPr>
        <w:fldChar w:fldCharType="end"/>
      </w:r>
    </w:p>
    <w:p w14:paraId="62E7A3CE" w14:textId="315195C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_Toc478640556 \h </w:instrText>
      </w:r>
      <w:r>
        <w:rPr>
          <w:noProof/>
        </w:rPr>
      </w:r>
      <w:r>
        <w:rPr>
          <w:noProof/>
        </w:rPr>
        <w:fldChar w:fldCharType="separate"/>
      </w:r>
      <w:r w:rsidR="009C7BC6">
        <w:rPr>
          <w:noProof/>
        </w:rPr>
        <w:t>25</w:t>
      </w:r>
      <w:r>
        <w:rPr>
          <w:noProof/>
        </w:rPr>
        <w:fldChar w:fldCharType="end"/>
      </w:r>
    </w:p>
    <w:p w14:paraId="6B840D58" w14:textId="0816986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_Toc478640557 \h </w:instrText>
      </w:r>
      <w:r>
        <w:rPr>
          <w:noProof/>
        </w:rPr>
      </w:r>
      <w:r>
        <w:rPr>
          <w:noProof/>
        </w:rPr>
        <w:fldChar w:fldCharType="separate"/>
      </w:r>
      <w:r w:rsidR="009C7BC6">
        <w:rPr>
          <w:noProof/>
        </w:rPr>
        <w:t>25</w:t>
      </w:r>
      <w:r>
        <w:rPr>
          <w:noProof/>
        </w:rPr>
        <w:fldChar w:fldCharType="end"/>
      </w:r>
    </w:p>
    <w:p w14:paraId="4400DE4E" w14:textId="2260317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_Toc478640558 \h </w:instrText>
      </w:r>
      <w:r>
        <w:rPr>
          <w:noProof/>
        </w:rPr>
      </w:r>
      <w:r>
        <w:rPr>
          <w:noProof/>
        </w:rPr>
        <w:fldChar w:fldCharType="separate"/>
      </w:r>
      <w:r w:rsidR="009C7BC6">
        <w:rPr>
          <w:noProof/>
        </w:rPr>
        <w:t>25</w:t>
      </w:r>
      <w:r>
        <w:rPr>
          <w:noProof/>
        </w:rPr>
        <w:fldChar w:fldCharType="end"/>
      </w:r>
    </w:p>
    <w:p w14:paraId="705D418E" w14:textId="00C34C7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_Toc478640559 \h </w:instrText>
      </w:r>
      <w:r>
        <w:rPr>
          <w:noProof/>
        </w:rPr>
      </w:r>
      <w:r>
        <w:rPr>
          <w:noProof/>
        </w:rPr>
        <w:fldChar w:fldCharType="separate"/>
      </w:r>
      <w:r w:rsidR="009C7BC6">
        <w:rPr>
          <w:noProof/>
        </w:rPr>
        <w:t>25</w:t>
      </w:r>
      <w:r>
        <w:rPr>
          <w:noProof/>
        </w:rPr>
        <w:fldChar w:fldCharType="end"/>
      </w:r>
    </w:p>
    <w:p w14:paraId="44A8E204" w14:textId="6DF82EA4" w:rsidR="0003080A" w:rsidRPr="0003080A" w:rsidRDefault="0003080A">
      <w:pPr>
        <w:pStyle w:val="TOC2"/>
        <w:rPr>
          <w:rFonts w:eastAsiaTheme="minorEastAsia"/>
          <w:color w:val="auto"/>
          <w:lang w:val="en-US" w:eastAsia="fr-FR"/>
        </w:rPr>
      </w:pPr>
      <w:r w:rsidRPr="005A05C3">
        <w:t>6.3.</w:t>
      </w:r>
      <w:r w:rsidRPr="0003080A">
        <w:rPr>
          <w:rFonts w:eastAsiaTheme="minorEastAsia"/>
          <w:color w:val="auto"/>
          <w:lang w:val="en-US" w:eastAsia="fr-FR"/>
        </w:rPr>
        <w:tab/>
      </w:r>
      <w:r>
        <w:t>Lead Based Paints</w:t>
      </w:r>
      <w:r>
        <w:tab/>
      </w:r>
      <w:r>
        <w:fldChar w:fldCharType="begin"/>
      </w:r>
      <w:r>
        <w:instrText xml:space="preserve"> PAGEREF _Toc478640560 \h </w:instrText>
      </w:r>
      <w:r>
        <w:fldChar w:fldCharType="separate"/>
      </w:r>
      <w:r w:rsidR="009C7BC6">
        <w:t>26</w:t>
      </w:r>
      <w:r>
        <w:fldChar w:fldCharType="end"/>
      </w:r>
    </w:p>
    <w:p w14:paraId="1DF38FFE" w14:textId="6B36C04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6.3.1.</w:t>
      </w:r>
      <w:r w:rsidRPr="0003080A">
        <w:rPr>
          <w:rFonts w:eastAsiaTheme="minorEastAsia"/>
          <w:noProof/>
          <w:sz w:val="22"/>
          <w:lang w:val="en-US" w:eastAsia="fr-FR"/>
        </w:rPr>
        <w:tab/>
      </w:r>
      <w:r>
        <w:rPr>
          <w:noProof/>
        </w:rPr>
        <w:t>What is lead?</w:t>
      </w:r>
      <w:r>
        <w:rPr>
          <w:noProof/>
        </w:rPr>
        <w:tab/>
      </w:r>
      <w:r>
        <w:rPr>
          <w:noProof/>
        </w:rPr>
        <w:fldChar w:fldCharType="begin"/>
      </w:r>
      <w:r>
        <w:rPr>
          <w:noProof/>
        </w:rPr>
        <w:instrText xml:space="preserve"> PAGEREF _Toc478640561 \h </w:instrText>
      </w:r>
      <w:r>
        <w:rPr>
          <w:noProof/>
        </w:rPr>
      </w:r>
      <w:r>
        <w:rPr>
          <w:noProof/>
        </w:rPr>
        <w:fldChar w:fldCharType="separate"/>
      </w:r>
      <w:r w:rsidR="009C7BC6">
        <w:rPr>
          <w:noProof/>
        </w:rPr>
        <w:t>26</w:t>
      </w:r>
      <w:r>
        <w:rPr>
          <w:noProof/>
        </w:rPr>
        <w:fldChar w:fldCharType="end"/>
      </w:r>
    </w:p>
    <w:p w14:paraId="23E7C344" w14:textId="58ECE9C0"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_Toc478640562 \h </w:instrText>
      </w:r>
      <w:r>
        <w:rPr>
          <w:noProof/>
        </w:rPr>
      </w:r>
      <w:r>
        <w:rPr>
          <w:noProof/>
        </w:rPr>
        <w:fldChar w:fldCharType="separate"/>
      </w:r>
      <w:r w:rsidR="009C7BC6">
        <w:rPr>
          <w:noProof/>
        </w:rPr>
        <w:t>26</w:t>
      </w:r>
      <w:r>
        <w:rPr>
          <w:noProof/>
        </w:rPr>
        <w:fldChar w:fldCharType="end"/>
      </w:r>
    </w:p>
    <w:p w14:paraId="0D3ABFD4" w14:textId="39DB2FE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_Toc478640563 \h </w:instrText>
      </w:r>
      <w:r>
        <w:rPr>
          <w:noProof/>
        </w:rPr>
      </w:r>
      <w:r>
        <w:rPr>
          <w:noProof/>
        </w:rPr>
        <w:fldChar w:fldCharType="separate"/>
      </w:r>
      <w:r w:rsidR="009C7BC6">
        <w:rPr>
          <w:noProof/>
        </w:rPr>
        <w:t>26</w:t>
      </w:r>
      <w:r>
        <w:rPr>
          <w:noProof/>
        </w:rPr>
        <w:fldChar w:fldCharType="end"/>
      </w:r>
    </w:p>
    <w:p w14:paraId="21DDDD5E" w14:textId="4C745E0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_Toc478640564 \h </w:instrText>
      </w:r>
      <w:r>
        <w:rPr>
          <w:noProof/>
        </w:rPr>
      </w:r>
      <w:r>
        <w:rPr>
          <w:noProof/>
        </w:rPr>
        <w:fldChar w:fldCharType="separate"/>
      </w:r>
      <w:r w:rsidR="009C7BC6">
        <w:rPr>
          <w:noProof/>
        </w:rPr>
        <w:t>26</w:t>
      </w:r>
      <w:r>
        <w:rPr>
          <w:noProof/>
        </w:rPr>
        <w:fldChar w:fldCharType="end"/>
      </w:r>
    </w:p>
    <w:p w14:paraId="57821F36" w14:textId="1B14156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_Toc478640565 \h </w:instrText>
      </w:r>
      <w:r>
        <w:rPr>
          <w:noProof/>
        </w:rPr>
      </w:r>
      <w:r>
        <w:rPr>
          <w:noProof/>
        </w:rPr>
        <w:fldChar w:fldCharType="separate"/>
      </w:r>
      <w:r w:rsidR="009C7BC6">
        <w:rPr>
          <w:noProof/>
        </w:rPr>
        <w:t>26</w:t>
      </w:r>
      <w:r>
        <w:rPr>
          <w:noProof/>
        </w:rPr>
        <w:fldChar w:fldCharType="end"/>
      </w:r>
    </w:p>
    <w:p w14:paraId="35F44012" w14:textId="09679C57" w:rsidR="0003080A" w:rsidRPr="0003080A" w:rsidRDefault="0003080A">
      <w:pPr>
        <w:pStyle w:val="TOC2"/>
        <w:rPr>
          <w:rFonts w:eastAsiaTheme="minorEastAsia"/>
          <w:color w:val="auto"/>
          <w:lang w:val="en-US" w:eastAsia="fr-FR"/>
        </w:rPr>
      </w:pPr>
      <w:r w:rsidRPr="005A05C3">
        <w:t>6.4.</w:t>
      </w:r>
      <w:r w:rsidRPr="0003080A">
        <w:rPr>
          <w:rFonts w:eastAsiaTheme="minorEastAsia"/>
          <w:color w:val="auto"/>
          <w:lang w:val="en-US" w:eastAsia="fr-FR"/>
        </w:rPr>
        <w:tab/>
      </w:r>
      <w:r>
        <w:t>Mercury</w:t>
      </w:r>
      <w:r>
        <w:tab/>
      </w:r>
      <w:r>
        <w:fldChar w:fldCharType="begin"/>
      </w:r>
      <w:r>
        <w:instrText xml:space="preserve"> PAGEREF _Toc478640566 \h </w:instrText>
      </w:r>
      <w:r>
        <w:fldChar w:fldCharType="separate"/>
      </w:r>
      <w:r w:rsidR="009C7BC6">
        <w:t>27</w:t>
      </w:r>
      <w:r>
        <w:fldChar w:fldCharType="end"/>
      </w:r>
    </w:p>
    <w:p w14:paraId="764ACA21" w14:textId="098A217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6.4.1.</w:t>
      </w:r>
      <w:r w:rsidRPr="0003080A">
        <w:rPr>
          <w:rFonts w:eastAsiaTheme="minorEastAsia"/>
          <w:noProof/>
          <w:sz w:val="22"/>
          <w:lang w:val="en-US" w:eastAsia="fr-FR"/>
        </w:rPr>
        <w:tab/>
      </w:r>
      <w:r>
        <w:rPr>
          <w:noProof/>
        </w:rPr>
        <w:t>What is mercury?</w:t>
      </w:r>
      <w:r>
        <w:rPr>
          <w:noProof/>
        </w:rPr>
        <w:tab/>
      </w:r>
      <w:r>
        <w:rPr>
          <w:noProof/>
        </w:rPr>
        <w:fldChar w:fldCharType="begin"/>
      </w:r>
      <w:r>
        <w:rPr>
          <w:noProof/>
        </w:rPr>
        <w:instrText xml:space="preserve"> PAGEREF _Toc478640567 \h </w:instrText>
      </w:r>
      <w:r>
        <w:rPr>
          <w:noProof/>
        </w:rPr>
      </w:r>
      <w:r>
        <w:rPr>
          <w:noProof/>
        </w:rPr>
        <w:fldChar w:fldCharType="separate"/>
      </w:r>
      <w:r w:rsidR="009C7BC6">
        <w:rPr>
          <w:noProof/>
        </w:rPr>
        <w:t>27</w:t>
      </w:r>
      <w:r>
        <w:rPr>
          <w:noProof/>
        </w:rPr>
        <w:fldChar w:fldCharType="end"/>
      </w:r>
    </w:p>
    <w:p w14:paraId="2E393ACB" w14:textId="272328E7"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_Toc478640568 \h </w:instrText>
      </w:r>
      <w:r>
        <w:rPr>
          <w:noProof/>
        </w:rPr>
      </w:r>
      <w:r>
        <w:rPr>
          <w:noProof/>
        </w:rPr>
        <w:fldChar w:fldCharType="separate"/>
      </w:r>
      <w:r w:rsidR="009C7BC6">
        <w:rPr>
          <w:noProof/>
        </w:rPr>
        <w:t>27</w:t>
      </w:r>
      <w:r>
        <w:rPr>
          <w:noProof/>
        </w:rPr>
        <w:fldChar w:fldCharType="end"/>
      </w:r>
    </w:p>
    <w:p w14:paraId="64913950" w14:textId="0A353531"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_Toc478640569 \h </w:instrText>
      </w:r>
      <w:r>
        <w:rPr>
          <w:noProof/>
        </w:rPr>
      </w:r>
      <w:r>
        <w:rPr>
          <w:noProof/>
        </w:rPr>
        <w:fldChar w:fldCharType="separate"/>
      </w:r>
      <w:r w:rsidR="009C7BC6">
        <w:rPr>
          <w:noProof/>
        </w:rPr>
        <w:t>27</w:t>
      </w:r>
      <w:r>
        <w:rPr>
          <w:noProof/>
        </w:rPr>
        <w:fldChar w:fldCharType="end"/>
      </w:r>
    </w:p>
    <w:p w14:paraId="32509B6A" w14:textId="433C423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_Toc478640570 \h </w:instrText>
      </w:r>
      <w:r>
        <w:rPr>
          <w:noProof/>
        </w:rPr>
      </w:r>
      <w:r>
        <w:rPr>
          <w:noProof/>
        </w:rPr>
        <w:fldChar w:fldCharType="separate"/>
      </w:r>
      <w:r w:rsidR="009C7BC6">
        <w:rPr>
          <w:noProof/>
        </w:rPr>
        <w:t>27</w:t>
      </w:r>
      <w:r>
        <w:rPr>
          <w:noProof/>
        </w:rPr>
        <w:fldChar w:fldCharType="end"/>
      </w:r>
    </w:p>
    <w:p w14:paraId="5966F3D1" w14:textId="08D628E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_Toc478640571 \h </w:instrText>
      </w:r>
      <w:r>
        <w:rPr>
          <w:noProof/>
        </w:rPr>
      </w:r>
      <w:r>
        <w:rPr>
          <w:noProof/>
        </w:rPr>
        <w:fldChar w:fldCharType="separate"/>
      </w:r>
      <w:r w:rsidR="009C7BC6">
        <w:rPr>
          <w:noProof/>
        </w:rPr>
        <w:t>27</w:t>
      </w:r>
      <w:r>
        <w:rPr>
          <w:noProof/>
        </w:rPr>
        <w:fldChar w:fldCharType="end"/>
      </w:r>
    </w:p>
    <w:p w14:paraId="5DA48F9C" w14:textId="7ADF4D6F" w:rsidR="0003080A" w:rsidRPr="0003080A" w:rsidRDefault="0003080A">
      <w:pPr>
        <w:pStyle w:val="TOC1"/>
        <w:rPr>
          <w:rFonts w:eastAsiaTheme="minorEastAsia"/>
          <w:b w:val="0"/>
          <w:color w:val="auto"/>
          <w:lang w:val="en-US" w:eastAsia="fr-FR"/>
        </w:rPr>
      </w:pPr>
      <w:r w:rsidRPr="005A05C3">
        <w:t>7.</w:t>
      </w:r>
      <w:r w:rsidRPr="0003080A">
        <w:rPr>
          <w:rFonts w:eastAsiaTheme="minorEastAsia"/>
          <w:b w:val="0"/>
          <w:color w:val="auto"/>
          <w:lang w:val="en-US" w:eastAsia="fr-FR"/>
        </w:rPr>
        <w:tab/>
      </w:r>
      <w:r>
        <w:t>BUILDING ENVIRONMENT MANAGEMENT</w:t>
      </w:r>
      <w:r>
        <w:tab/>
      </w:r>
      <w:r>
        <w:fldChar w:fldCharType="begin"/>
      </w:r>
      <w:r>
        <w:instrText xml:space="preserve"> PAGEREF _Toc478640572 \h </w:instrText>
      </w:r>
      <w:r>
        <w:fldChar w:fldCharType="separate"/>
      </w:r>
      <w:r w:rsidR="009C7BC6">
        <w:t>27</w:t>
      </w:r>
      <w:r>
        <w:fldChar w:fldCharType="end"/>
      </w:r>
    </w:p>
    <w:p w14:paraId="0D264917" w14:textId="2190ADA4" w:rsidR="0003080A" w:rsidRPr="0003080A" w:rsidRDefault="0003080A">
      <w:pPr>
        <w:pStyle w:val="TOC2"/>
        <w:rPr>
          <w:rFonts w:eastAsiaTheme="minorEastAsia"/>
          <w:color w:val="auto"/>
          <w:lang w:val="en-US" w:eastAsia="fr-FR"/>
        </w:rPr>
      </w:pPr>
      <w:r w:rsidRPr="005A05C3">
        <w:t>7.1.</w:t>
      </w:r>
      <w:r w:rsidRPr="0003080A">
        <w:rPr>
          <w:rFonts w:eastAsiaTheme="minorEastAsia"/>
          <w:color w:val="auto"/>
          <w:lang w:val="en-US" w:eastAsia="fr-FR"/>
        </w:rPr>
        <w:tab/>
      </w:r>
      <w:r>
        <w:t>Introduction</w:t>
      </w:r>
      <w:r>
        <w:tab/>
      </w:r>
      <w:r>
        <w:fldChar w:fldCharType="begin"/>
      </w:r>
      <w:r>
        <w:instrText xml:space="preserve"> PAGEREF _Toc478640573 \h </w:instrText>
      </w:r>
      <w:r>
        <w:fldChar w:fldCharType="separate"/>
      </w:r>
      <w:r w:rsidR="009C7BC6">
        <w:t>27</w:t>
      </w:r>
      <w:r>
        <w:fldChar w:fldCharType="end"/>
      </w:r>
    </w:p>
    <w:p w14:paraId="10CE9CAC" w14:textId="3D6BEB25" w:rsidR="0003080A" w:rsidRPr="0003080A" w:rsidRDefault="0003080A">
      <w:pPr>
        <w:pStyle w:val="TOC2"/>
        <w:rPr>
          <w:rFonts w:eastAsiaTheme="minorEastAsia"/>
          <w:color w:val="auto"/>
          <w:lang w:val="en-US" w:eastAsia="fr-FR"/>
        </w:rPr>
      </w:pPr>
      <w:r w:rsidRPr="005A05C3">
        <w:t>7.2.</w:t>
      </w:r>
      <w:r w:rsidRPr="0003080A">
        <w:rPr>
          <w:rFonts w:eastAsiaTheme="minorEastAsia"/>
          <w:color w:val="auto"/>
          <w:lang w:val="en-US" w:eastAsia="fr-FR"/>
        </w:rPr>
        <w:tab/>
      </w:r>
      <w:r>
        <w:t>ATMOSPHERIC HUMIDITY AND CONDENSATION: CHARACTERISTICS AND CONTROLS</w:t>
      </w:r>
      <w:r>
        <w:tab/>
      </w:r>
      <w:r>
        <w:fldChar w:fldCharType="begin"/>
      </w:r>
      <w:r>
        <w:instrText xml:space="preserve"> PAGEREF _Toc478640574 \h </w:instrText>
      </w:r>
      <w:r>
        <w:fldChar w:fldCharType="separate"/>
      </w:r>
      <w:r w:rsidR="009C7BC6">
        <w:t>29</w:t>
      </w:r>
      <w:r>
        <w:fldChar w:fldCharType="end"/>
      </w:r>
    </w:p>
    <w:p w14:paraId="615D377E" w14:textId="68C7DB4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7.2.1.</w:t>
      </w:r>
      <w:r w:rsidRPr="0003080A">
        <w:rPr>
          <w:rFonts w:eastAsiaTheme="minorEastAsia"/>
          <w:noProof/>
          <w:sz w:val="22"/>
          <w:lang w:val="en-US" w:eastAsia="fr-FR"/>
        </w:rPr>
        <w:tab/>
      </w:r>
      <w:r>
        <w:rPr>
          <w:noProof/>
        </w:rPr>
        <w:t>Behaviour of Water Vapour in Air</w:t>
      </w:r>
      <w:r>
        <w:rPr>
          <w:noProof/>
        </w:rPr>
        <w:tab/>
      </w:r>
      <w:r>
        <w:rPr>
          <w:noProof/>
        </w:rPr>
        <w:fldChar w:fldCharType="begin"/>
      </w:r>
      <w:r>
        <w:rPr>
          <w:noProof/>
        </w:rPr>
        <w:instrText xml:space="preserve"> PAGEREF _Toc478640575 \h </w:instrText>
      </w:r>
      <w:r>
        <w:rPr>
          <w:noProof/>
        </w:rPr>
      </w:r>
      <w:r>
        <w:rPr>
          <w:noProof/>
        </w:rPr>
        <w:fldChar w:fldCharType="separate"/>
      </w:r>
      <w:r w:rsidR="009C7BC6">
        <w:rPr>
          <w:noProof/>
        </w:rPr>
        <w:t>29</w:t>
      </w:r>
      <w:r>
        <w:rPr>
          <w:noProof/>
        </w:rPr>
        <w:fldChar w:fldCharType="end"/>
      </w:r>
    </w:p>
    <w:p w14:paraId="5026C1C7" w14:textId="1412011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7.2.2.</w:t>
      </w:r>
      <w:r w:rsidRPr="0003080A">
        <w:rPr>
          <w:rFonts w:eastAsiaTheme="minorEastAsia"/>
          <w:noProof/>
          <w:sz w:val="22"/>
          <w:lang w:val="en-US" w:eastAsia="fr-FR"/>
        </w:rPr>
        <w:tab/>
      </w:r>
      <w:r>
        <w:rPr>
          <w:noProof/>
        </w:rPr>
        <w:t>Causes of Condensation</w:t>
      </w:r>
      <w:r>
        <w:rPr>
          <w:noProof/>
        </w:rPr>
        <w:tab/>
      </w:r>
      <w:r>
        <w:rPr>
          <w:noProof/>
        </w:rPr>
        <w:fldChar w:fldCharType="begin"/>
      </w:r>
      <w:r>
        <w:rPr>
          <w:noProof/>
        </w:rPr>
        <w:instrText xml:space="preserve"> PAGEREF _Toc478640576 \h </w:instrText>
      </w:r>
      <w:r>
        <w:rPr>
          <w:noProof/>
        </w:rPr>
      </w:r>
      <w:r>
        <w:rPr>
          <w:noProof/>
        </w:rPr>
        <w:fldChar w:fldCharType="separate"/>
      </w:r>
      <w:r w:rsidR="009C7BC6">
        <w:rPr>
          <w:noProof/>
        </w:rPr>
        <w:t>30</w:t>
      </w:r>
      <w:r>
        <w:rPr>
          <w:noProof/>
        </w:rPr>
        <w:fldChar w:fldCharType="end"/>
      </w:r>
    </w:p>
    <w:p w14:paraId="79E4C36F" w14:textId="4EFE69F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7.2.3.</w:t>
      </w:r>
      <w:r w:rsidRPr="0003080A">
        <w:rPr>
          <w:rFonts w:eastAsiaTheme="minorEastAsia"/>
          <w:noProof/>
          <w:sz w:val="22"/>
          <w:lang w:val="en-US" w:eastAsia="fr-FR"/>
        </w:rPr>
        <w:tab/>
      </w:r>
      <w:r>
        <w:rPr>
          <w:noProof/>
        </w:rPr>
        <w:t>Effects of high relative humidity and Condensation</w:t>
      </w:r>
      <w:r>
        <w:rPr>
          <w:noProof/>
        </w:rPr>
        <w:tab/>
      </w:r>
      <w:r>
        <w:rPr>
          <w:noProof/>
        </w:rPr>
        <w:fldChar w:fldCharType="begin"/>
      </w:r>
      <w:r>
        <w:rPr>
          <w:noProof/>
        </w:rPr>
        <w:instrText xml:space="preserve"> PAGEREF _Toc478640577 \h </w:instrText>
      </w:r>
      <w:r>
        <w:rPr>
          <w:noProof/>
        </w:rPr>
      </w:r>
      <w:r>
        <w:rPr>
          <w:noProof/>
        </w:rPr>
        <w:fldChar w:fldCharType="separate"/>
      </w:r>
      <w:r w:rsidR="009C7BC6">
        <w:rPr>
          <w:noProof/>
        </w:rPr>
        <w:t>31</w:t>
      </w:r>
      <w:r>
        <w:rPr>
          <w:noProof/>
        </w:rPr>
        <w:fldChar w:fldCharType="end"/>
      </w:r>
    </w:p>
    <w:p w14:paraId="582A78DA" w14:textId="34FD28F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7.2.4.</w:t>
      </w:r>
      <w:r w:rsidRPr="0003080A">
        <w:rPr>
          <w:rFonts w:eastAsiaTheme="minorEastAsia"/>
          <w:noProof/>
          <w:sz w:val="22"/>
          <w:lang w:val="en-US" w:eastAsia="fr-FR"/>
        </w:rPr>
        <w:tab/>
      </w:r>
      <w:r>
        <w:rPr>
          <w:noProof/>
        </w:rPr>
        <w:t>Factors influencing building condition</w:t>
      </w:r>
      <w:r>
        <w:rPr>
          <w:noProof/>
        </w:rPr>
        <w:tab/>
      </w:r>
      <w:r>
        <w:rPr>
          <w:noProof/>
        </w:rPr>
        <w:fldChar w:fldCharType="begin"/>
      </w:r>
      <w:r>
        <w:rPr>
          <w:noProof/>
        </w:rPr>
        <w:instrText xml:space="preserve"> PAGEREF _Toc478640578 \h </w:instrText>
      </w:r>
      <w:r>
        <w:rPr>
          <w:noProof/>
        </w:rPr>
      </w:r>
      <w:r>
        <w:rPr>
          <w:noProof/>
        </w:rPr>
        <w:fldChar w:fldCharType="separate"/>
      </w:r>
      <w:r w:rsidR="009C7BC6">
        <w:rPr>
          <w:noProof/>
        </w:rPr>
        <w:t>31</w:t>
      </w:r>
      <w:r>
        <w:rPr>
          <w:noProof/>
        </w:rPr>
        <w:fldChar w:fldCharType="end"/>
      </w:r>
    </w:p>
    <w:p w14:paraId="706B2307" w14:textId="643C985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7.2.5.</w:t>
      </w:r>
      <w:r w:rsidRPr="0003080A">
        <w:rPr>
          <w:rFonts w:eastAsiaTheme="minorEastAsia"/>
          <w:noProof/>
          <w:sz w:val="22"/>
          <w:lang w:val="en-US" w:eastAsia="fr-FR"/>
        </w:rPr>
        <w:tab/>
      </w:r>
      <w:r>
        <w:rPr>
          <w:noProof/>
        </w:rPr>
        <w:t>Methods of building conditioning</w:t>
      </w:r>
      <w:r>
        <w:rPr>
          <w:noProof/>
        </w:rPr>
        <w:tab/>
      </w:r>
      <w:r>
        <w:rPr>
          <w:noProof/>
        </w:rPr>
        <w:fldChar w:fldCharType="begin"/>
      </w:r>
      <w:r>
        <w:rPr>
          <w:noProof/>
        </w:rPr>
        <w:instrText xml:space="preserve"> PAGEREF _Toc478640579 \h </w:instrText>
      </w:r>
      <w:r>
        <w:rPr>
          <w:noProof/>
        </w:rPr>
      </w:r>
      <w:r>
        <w:rPr>
          <w:noProof/>
        </w:rPr>
        <w:fldChar w:fldCharType="separate"/>
      </w:r>
      <w:r w:rsidR="009C7BC6">
        <w:rPr>
          <w:noProof/>
        </w:rPr>
        <w:t>31</w:t>
      </w:r>
      <w:r>
        <w:rPr>
          <w:noProof/>
        </w:rPr>
        <w:fldChar w:fldCharType="end"/>
      </w:r>
    </w:p>
    <w:p w14:paraId="592BA998" w14:textId="2B3AD76C" w:rsidR="0003080A" w:rsidRPr="0003080A" w:rsidRDefault="0003080A">
      <w:pPr>
        <w:pStyle w:val="TOC1"/>
        <w:rPr>
          <w:rFonts w:eastAsiaTheme="minorEastAsia"/>
          <w:b w:val="0"/>
          <w:color w:val="auto"/>
          <w:lang w:val="en-US" w:eastAsia="fr-FR"/>
        </w:rPr>
      </w:pPr>
      <w:r w:rsidRPr="005A05C3">
        <w:t>8.</w:t>
      </w:r>
      <w:r w:rsidRPr="0003080A">
        <w:rPr>
          <w:rFonts w:eastAsiaTheme="minorEastAsia"/>
          <w:b w:val="0"/>
          <w:color w:val="auto"/>
          <w:lang w:val="en-US" w:eastAsia="fr-FR"/>
        </w:rPr>
        <w:tab/>
      </w:r>
      <w:r>
        <w:t>OTHER PHYSICAL AND ENVIRONMENTAL EFFECTS</w:t>
      </w:r>
      <w:r>
        <w:tab/>
      </w:r>
      <w:r>
        <w:fldChar w:fldCharType="begin"/>
      </w:r>
      <w:r>
        <w:instrText xml:space="preserve"> PAGEREF _Toc478640580 \h </w:instrText>
      </w:r>
      <w:r>
        <w:fldChar w:fldCharType="separate"/>
      </w:r>
      <w:r w:rsidR="009C7BC6">
        <w:t>32</w:t>
      </w:r>
      <w:r>
        <w:fldChar w:fldCharType="end"/>
      </w:r>
    </w:p>
    <w:p w14:paraId="7B161557" w14:textId="0B2B2941" w:rsidR="0003080A" w:rsidRPr="0003080A" w:rsidRDefault="0003080A">
      <w:pPr>
        <w:pStyle w:val="TOC1"/>
        <w:rPr>
          <w:rFonts w:eastAsiaTheme="minorEastAsia"/>
          <w:b w:val="0"/>
          <w:color w:val="auto"/>
          <w:lang w:val="en-US" w:eastAsia="fr-FR"/>
        </w:rPr>
      </w:pPr>
      <w:r w:rsidRPr="005A05C3">
        <w:t>9.</w:t>
      </w:r>
      <w:r w:rsidRPr="0003080A">
        <w:rPr>
          <w:rFonts w:eastAsiaTheme="minorEastAsia"/>
          <w:b w:val="0"/>
          <w:color w:val="auto"/>
          <w:lang w:val="en-US" w:eastAsia="fr-FR"/>
        </w:rPr>
        <w:tab/>
      </w:r>
      <w:r>
        <w:t>CONTROL MECHANISMS - ENVIRONMENTAL CONTROLS – BUILDING CONDITIONING (</w:t>
      </w:r>
      <w:r w:rsidRPr="005A05C3">
        <w:rPr>
          <w:highlight w:val="yellow"/>
        </w:rPr>
        <w:t>EXISTING GUIDELINE 1076</w:t>
      </w:r>
      <w:r>
        <w:t>)</w:t>
      </w:r>
      <w:r>
        <w:tab/>
      </w:r>
      <w:r>
        <w:fldChar w:fldCharType="begin"/>
      </w:r>
      <w:r>
        <w:instrText xml:space="preserve"> PAGEREF _Toc478640581 \h </w:instrText>
      </w:r>
      <w:r>
        <w:fldChar w:fldCharType="separate"/>
      </w:r>
      <w:r w:rsidR="009C7BC6">
        <w:t>32</w:t>
      </w:r>
      <w:r>
        <w:fldChar w:fldCharType="end"/>
      </w:r>
    </w:p>
    <w:p w14:paraId="193DA4BE" w14:textId="02A96510" w:rsidR="0003080A" w:rsidRPr="0003080A" w:rsidRDefault="0003080A">
      <w:pPr>
        <w:pStyle w:val="TOC2"/>
        <w:rPr>
          <w:rFonts w:eastAsiaTheme="minorEastAsia"/>
          <w:color w:val="auto"/>
          <w:lang w:val="en-US" w:eastAsia="fr-FR"/>
        </w:rPr>
      </w:pPr>
      <w:r w:rsidRPr="005A05C3">
        <w:t>9.1.</w:t>
      </w:r>
      <w:r w:rsidRPr="0003080A">
        <w:rPr>
          <w:rFonts w:eastAsiaTheme="minorEastAsia"/>
          <w:color w:val="auto"/>
          <w:lang w:val="en-US" w:eastAsia="fr-FR"/>
        </w:rPr>
        <w:tab/>
      </w:r>
      <w:r>
        <w:t>Some Basic DO’S and DON’TS of Building Conditioning</w:t>
      </w:r>
      <w:r>
        <w:tab/>
      </w:r>
      <w:r>
        <w:fldChar w:fldCharType="begin"/>
      </w:r>
      <w:r>
        <w:instrText xml:space="preserve"> PAGEREF _Toc478640582 \h </w:instrText>
      </w:r>
      <w:r>
        <w:fldChar w:fldCharType="separate"/>
      </w:r>
      <w:r w:rsidR="009C7BC6">
        <w:t>33</w:t>
      </w:r>
      <w:r>
        <w:fldChar w:fldCharType="end"/>
      </w:r>
    </w:p>
    <w:p w14:paraId="6CE5C37E" w14:textId="2E6E0F79" w:rsidR="0003080A" w:rsidRPr="0003080A" w:rsidRDefault="0003080A">
      <w:pPr>
        <w:pStyle w:val="TOC2"/>
        <w:rPr>
          <w:rFonts w:eastAsiaTheme="minorEastAsia"/>
          <w:color w:val="auto"/>
          <w:lang w:val="en-US" w:eastAsia="fr-FR"/>
        </w:rPr>
      </w:pPr>
      <w:r w:rsidRPr="005A05C3">
        <w:t>9.2.</w:t>
      </w:r>
      <w:r w:rsidRPr="0003080A">
        <w:rPr>
          <w:rFonts w:eastAsiaTheme="minorEastAsia"/>
          <w:color w:val="auto"/>
          <w:lang w:val="en-US" w:eastAsia="fr-FR"/>
        </w:rPr>
        <w:tab/>
      </w:r>
      <w:r>
        <w:t>Physical and Environmental Effects</w:t>
      </w:r>
      <w:r>
        <w:tab/>
      </w:r>
      <w:r>
        <w:fldChar w:fldCharType="begin"/>
      </w:r>
      <w:r>
        <w:instrText xml:space="preserve"> PAGEREF _Toc478640583 \h </w:instrText>
      </w:r>
      <w:r>
        <w:fldChar w:fldCharType="separate"/>
      </w:r>
      <w:r w:rsidR="009C7BC6">
        <w:t>33</w:t>
      </w:r>
      <w:r>
        <w:fldChar w:fldCharType="end"/>
      </w:r>
    </w:p>
    <w:p w14:paraId="4589BB00" w14:textId="73458FA2" w:rsidR="0003080A" w:rsidRPr="0003080A" w:rsidRDefault="0003080A">
      <w:pPr>
        <w:pStyle w:val="TOC2"/>
        <w:rPr>
          <w:rFonts w:eastAsiaTheme="minorEastAsia"/>
          <w:color w:val="auto"/>
          <w:lang w:val="en-US" w:eastAsia="fr-FR"/>
        </w:rPr>
      </w:pPr>
      <w:r w:rsidRPr="005A05C3">
        <w:t>9.3.</w:t>
      </w:r>
      <w:r w:rsidRPr="0003080A">
        <w:rPr>
          <w:rFonts w:eastAsiaTheme="minorEastAsia"/>
          <w:color w:val="auto"/>
          <w:lang w:val="en-US" w:eastAsia="fr-FR"/>
        </w:rPr>
        <w:tab/>
      </w:r>
      <w:r>
        <w:t>Review of Effects</w:t>
      </w:r>
      <w:r>
        <w:tab/>
      </w:r>
      <w:r>
        <w:fldChar w:fldCharType="begin"/>
      </w:r>
      <w:r>
        <w:instrText xml:space="preserve"> PAGEREF _Toc478640584 \h </w:instrText>
      </w:r>
      <w:r>
        <w:fldChar w:fldCharType="separate"/>
      </w:r>
      <w:r w:rsidR="009C7BC6">
        <w:t>34</w:t>
      </w:r>
      <w:r>
        <w:fldChar w:fldCharType="end"/>
      </w:r>
    </w:p>
    <w:p w14:paraId="4FD7BD26" w14:textId="0E25D35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9.3.1.</w:t>
      </w:r>
      <w:r w:rsidRPr="0003080A">
        <w:rPr>
          <w:rFonts w:eastAsiaTheme="minorEastAsia"/>
          <w:noProof/>
          <w:sz w:val="22"/>
          <w:lang w:val="en-US" w:eastAsia="fr-FR"/>
        </w:rPr>
        <w:tab/>
      </w:r>
      <w:r>
        <w:rPr>
          <w:noProof/>
        </w:rPr>
        <w:t>Organic Effects</w:t>
      </w:r>
      <w:r>
        <w:rPr>
          <w:noProof/>
        </w:rPr>
        <w:tab/>
      </w:r>
      <w:r>
        <w:rPr>
          <w:noProof/>
        </w:rPr>
        <w:fldChar w:fldCharType="begin"/>
      </w:r>
      <w:r>
        <w:rPr>
          <w:noProof/>
        </w:rPr>
        <w:instrText xml:space="preserve"> PAGEREF _Toc478640585 \h </w:instrText>
      </w:r>
      <w:r>
        <w:rPr>
          <w:noProof/>
        </w:rPr>
      </w:r>
      <w:r>
        <w:rPr>
          <w:noProof/>
        </w:rPr>
        <w:fldChar w:fldCharType="separate"/>
      </w:r>
      <w:r w:rsidR="009C7BC6">
        <w:rPr>
          <w:noProof/>
        </w:rPr>
        <w:t>34</w:t>
      </w:r>
      <w:r>
        <w:rPr>
          <w:noProof/>
        </w:rPr>
        <w:fldChar w:fldCharType="end"/>
      </w:r>
    </w:p>
    <w:p w14:paraId="228045F4" w14:textId="1F0A2CA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9.3.2.</w:t>
      </w:r>
      <w:r w:rsidRPr="0003080A">
        <w:rPr>
          <w:rFonts w:eastAsiaTheme="minorEastAsia"/>
          <w:noProof/>
          <w:sz w:val="22"/>
          <w:lang w:val="en-US" w:eastAsia="fr-FR"/>
        </w:rPr>
        <w:tab/>
      </w:r>
      <w:r>
        <w:rPr>
          <w:noProof/>
        </w:rPr>
        <w:t>Timber Work</w:t>
      </w:r>
      <w:r>
        <w:rPr>
          <w:noProof/>
        </w:rPr>
        <w:tab/>
      </w:r>
      <w:r>
        <w:rPr>
          <w:noProof/>
        </w:rPr>
        <w:fldChar w:fldCharType="begin"/>
      </w:r>
      <w:r>
        <w:rPr>
          <w:noProof/>
        </w:rPr>
        <w:instrText xml:space="preserve"> PAGEREF _Toc478640586 \h </w:instrText>
      </w:r>
      <w:r>
        <w:rPr>
          <w:noProof/>
        </w:rPr>
      </w:r>
      <w:r>
        <w:rPr>
          <w:noProof/>
        </w:rPr>
        <w:fldChar w:fldCharType="separate"/>
      </w:r>
      <w:r w:rsidR="009C7BC6">
        <w:rPr>
          <w:noProof/>
        </w:rPr>
        <w:t>34</w:t>
      </w:r>
      <w:r>
        <w:rPr>
          <w:noProof/>
        </w:rPr>
        <w:fldChar w:fldCharType="end"/>
      </w:r>
    </w:p>
    <w:p w14:paraId="2E0871BE" w14:textId="6EB5102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9.3.3.</w:t>
      </w:r>
      <w:r w:rsidRPr="0003080A">
        <w:rPr>
          <w:rFonts w:eastAsiaTheme="minorEastAsia"/>
          <w:noProof/>
          <w:sz w:val="22"/>
          <w:lang w:val="en-US" w:eastAsia="fr-FR"/>
        </w:rPr>
        <w:tab/>
      </w:r>
      <w:r>
        <w:rPr>
          <w:noProof/>
        </w:rPr>
        <w:t>Snow or Mud Slides</w:t>
      </w:r>
      <w:r>
        <w:rPr>
          <w:noProof/>
        </w:rPr>
        <w:tab/>
      </w:r>
      <w:r>
        <w:rPr>
          <w:noProof/>
        </w:rPr>
        <w:fldChar w:fldCharType="begin"/>
      </w:r>
      <w:r>
        <w:rPr>
          <w:noProof/>
        </w:rPr>
        <w:instrText xml:space="preserve"> PAGEREF _Toc478640587 \h </w:instrText>
      </w:r>
      <w:r>
        <w:rPr>
          <w:noProof/>
        </w:rPr>
      </w:r>
      <w:r>
        <w:rPr>
          <w:noProof/>
        </w:rPr>
        <w:fldChar w:fldCharType="separate"/>
      </w:r>
      <w:r w:rsidR="009C7BC6">
        <w:rPr>
          <w:noProof/>
        </w:rPr>
        <w:t>34</w:t>
      </w:r>
      <w:r>
        <w:rPr>
          <w:noProof/>
        </w:rPr>
        <w:fldChar w:fldCharType="end"/>
      </w:r>
    </w:p>
    <w:p w14:paraId="1500402C" w14:textId="27CB921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9.3.4.</w:t>
      </w:r>
      <w:r w:rsidRPr="0003080A">
        <w:rPr>
          <w:rFonts w:eastAsiaTheme="minorEastAsia"/>
          <w:noProof/>
          <w:sz w:val="22"/>
          <w:lang w:val="en-US" w:eastAsia="fr-FR"/>
        </w:rPr>
        <w:tab/>
      </w:r>
      <w:r>
        <w:rPr>
          <w:noProof/>
        </w:rPr>
        <w:t>Bird Excrement</w:t>
      </w:r>
      <w:r>
        <w:rPr>
          <w:noProof/>
        </w:rPr>
        <w:tab/>
      </w:r>
      <w:r>
        <w:rPr>
          <w:noProof/>
        </w:rPr>
        <w:fldChar w:fldCharType="begin"/>
      </w:r>
      <w:r>
        <w:rPr>
          <w:noProof/>
        </w:rPr>
        <w:instrText xml:space="preserve"> PAGEREF _Toc478640588 \h </w:instrText>
      </w:r>
      <w:r>
        <w:rPr>
          <w:noProof/>
        </w:rPr>
      </w:r>
      <w:r>
        <w:rPr>
          <w:noProof/>
        </w:rPr>
        <w:fldChar w:fldCharType="separate"/>
      </w:r>
      <w:r w:rsidR="009C7BC6">
        <w:rPr>
          <w:noProof/>
        </w:rPr>
        <w:t>34</w:t>
      </w:r>
      <w:r>
        <w:rPr>
          <w:noProof/>
        </w:rPr>
        <w:fldChar w:fldCharType="end"/>
      </w:r>
    </w:p>
    <w:p w14:paraId="45AA89A9" w14:textId="541B1FF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9.3.5.</w:t>
      </w:r>
      <w:r w:rsidRPr="0003080A">
        <w:rPr>
          <w:rFonts w:eastAsiaTheme="minorEastAsia"/>
          <w:noProof/>
          <w:sz w:val="22"/>
          <w:lang w:val="en-US" w:eastAsia="fr-FR"/>
        </w:rPr>
        <w:tab/>
      </w:r>
      <w:r>
        <w:rPr>
          <w:noProof/>
        </w:rPr>
        <w:t>Lightning</w:t>
      </w:r>
      <w:r>
        <w:rPr>
          <w:noProof/>
        </w:rPr>
        <w:tab/>
      </w:r>
      <w:r>
        <w:rPr>
          <w:noProof/>
        </w:rPr>
        <w:fldChar w:fldCharType="begin"/>
      </w:r>
      <w:r>
        <w:rPr>
          <w:noProof/>
        </w:rPr>
        <w:instrText xml:space="preserve"> PAGEREF _Toc478640589 \h </w:instrText>
      </w:r>
      <w:r>
        <w:rPr>
          <w:noProof/>
        </w:rPr>
      </w:r>
      <w:r>
        <w:rPr>
          <w:noProof/>
        </w:rPr>
        <w:fldChar w:fldCharType="separate"/>
      </w:r>
      <w:r w:rsidR="009C7BC6">
        <w:rPr>
          <w:noProof/>
        </w:rPr>
        <w:t>34</w:t>
      </w:r>
      <w:r>
        <w:rPr>
          <w:noProof/>
        </w:rPr>
        <w:fldChar w:fldCharType="end"/>
      </w:r>
    </w:p>
    <w:p w14:paraId="3A7002A5" w14:textId="4411804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9.3.6.</w:t>
      </w:r>
      <w:r w:rsidRPr="0003080A">
        <w:rPr>
          <w:rFonts w:eastAsiaTheme="minorEastAsia"/>
          <w:noProof/>
          <w:sz w:val="22"/>
          <w:lang w:val="en-US" w:eastAsia="fr-FR"/>
        </w:rPr>
        <w:tab/>
      </w:r>
      <w:r>
        <w:rPr>
          <w:noProof/>
        </w:rPr>
        <w:t>Air Pollution</w:t>
      </w:r>
      <w:r>
        <w:rPr>
          <w:noProof/>
        </w:rPr>
        <w:tab/>
      </w:r>
      <w:r>
        <w:rPr>
          <w:noProof/>
        </w:rPr>
        <w:fldChar w:fldCharType="begin"/>
      </w:r>
      <w:r>
        <w:rPr>
          <w:noProof/>
        </w:rPr>
        <w:instrText xml:space="preserve"> PAGEREF _Toc478640590 \h </w:instrText>
      </w:r>
      <w:r>
        <w:rPr>
          <w:noProof/>
        </w:rPr>
      </w:r>
      <w:r>
        <w:rPr>
          <w:noProof/>
        </w:rPr>
        <w:fldChar w:fldCharType="separate"/>
      </w:r>
      <w:r w:rsidR="009C7BC6">
        <w:rPr>
          <w:noProof/>
        </w:rPr>
        <w:t>34</w:t>
      </w:r>
      <w:r>
        <w:rPr>
          <w:noProof/>
        </w:rPr>
        <w:fldChar w:fldCharType="end"/>
      </w:r>
    </w:p>
    <w:p w14:paraId="76223D25" w14:textId="45A27048" w:rsidR="0003080A" w:rsidRPr="0003080A" w:rsidRDefault="0003080A">
      <w:pPr>
        <w:pStyle w:val="TOC2"/>
        <w:rPr>
          <w:rFonts w:eastAsiaTheme="minorEastAsia"/>
          <w:color w:val="auto"/>
          <w:lang w:val="en-US" w:eastAsia="fr-FR"/>
        </w:rPr>
      </w:pPr>
      <w:r w:rsidRPr="005A05C3">
        <w:t>9.4.</w:t>
      </w:r>
      <w:r w:rsidRPr="0003080A">
        <w:rPr>
          <w:rFonts w:eastAsiaTheme="minorEastAsia"/>
          <w:color w:val="auto"/>
          <w:lang w:val="en-US" w:eastAsia="fr-FR"/>
        </w:rPr>
        <w:tab/>
      </w:r>
      <w:r>
        <w:t>Protection Against Vandalism</w:t>
      </w:r>
      <w:r>
        <w:tab/>
      </w:r>
      <w:r>
        <w:fldChar w:fldCharType="begin"/>
      </w:r>
      <w:r>
        <w:instrText xml:space="preserve"> PAGEREF _Toc478640591 \h </w:instrText>
      </w:r>
      <w:r>
        <w:fldChar w:fldCharType="separate"/>
      </w:r>
      <w:r w:rsidR="009C7BC6">
        <w:t>34</w:t>
      </w:r>
      <w:r>
        <w:fldChar w:fldCharType="end"/>
      </w:r>
    </w:p>
    <w:p w14:paraId="1A90A00B" w14:textId="2090D427" w:rsidR="0003080A" w:rsidRPr="0003080A" w:rsidRDefault="0003080A">
      <w:pPr>
        <w:pStyle w:val="TOC2"/>
        <w:rPr>
          <w:rFonts w:eastAsiaTheme="minorEastAsia"/>
          <w:color w:val="auto"/>
          <w:lang w:val="en-US" w:eastAsia="fr-FR"/>
        </w:rPr>
      </w:pPr>
      <w:r w:rsidRPr="005A05C3">
        <w:t>9.5.</w:t>
      </w:r>
      <w:r w:rsidRPr="0003080A">
        <w:rPr>
          <w:rFonts w:eastAsiaTheme="minorEastAsia"/>
          <w:color w:val="auto"/>
          <w:lang w:val="en-US" w:eastAsia="fr-FR"/>
        </w:rPr>
        <w:tab/>
      </w:r>
      <w:r>
        <w:t xml:space="preserve">Humidity </w:t>
      </w:r>
      <w:r w:rsidRPr="005A05C3">
        <w:rPr>
          <w:highlight w:val="green"/>
        </w:rPr>
        <w:t>(2)* (4)*</w:t>
      </w:r>
      <w:r>
        <w:tab/>
      </w:r>
      <w:r>
        <w:fldChar w:fldCharType="begin"/>
      </w:r>
      <w:r>
        <w:instrText xml:space="preserve"> PAGEREF _Toc478640592 \h </w:instrText>
      </w:r>
      <w:r>
        <w:fldChar w:fldCharType="separate"/>
      </w:r>
      <w:r w:rsidR="009C7BC6">
        <w:t>35</w:t>
      </w:r>
      <w:r>
        <w:fldChar w:fldCharType="end"/>
      </w:r>
    </w:p>
    <w:p w14:paraId="3958732E" w14:textId="5E36E22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9.5.1.</w:t>
      </w:r>
      <w:r w:rsidRPr="0003080A">
        <w:rPr>
          <w:rFonts w:eastAsiaTheme="minorEastAsia"/>
          <w:noProof/>
          <w:sz w:val="22"/>
          <w:lang w:val="en-US" w:eastAsia="fr-FR"/>
        </w:rPr>
        <w:tab/>
      </w:r>
      <w:r>
        <w:rPr>
          <w:noProof/>
        </w:rPr>
        <w:t>Water Through the Flat roof</w:t>
      </w:r>
      <w:r>
        <w:rPr>
          <w:noProof/>
        </w:rPr>
        <w:tab/>
      </w:r>
      <w:r>
        <w:rPr>
          <w:noProof/>
        </w:rPr>
        <w:fldChar w:fldCharType="begin"/>
      </w:r>
      <w:r>
        <w:rPr>
          <w:noProof/>
        </w:rPr>
        <w:instrText xml:space="preserve"> PAGEREF _Toc478640593 \h </w:instrText>
      </w:r>
      <w:r>
        <w:rPr>
          <w:noProof/>
        </w:rPr>
      </w:r>
      <w:r>
        <w:rPr>
          <w:noProof/>
        </w:rPr>
        <w:fldChar w:fldCharType="separate"/>
      </w:r>
      <w:r w:rsidR="009C7BC6">
        <w:rPr>
          <w:noProof/>
        </w:rPr>
        <w:t>35</w:t>
      </w:r>
      <w:r>
        <w:rPr>
          <w:noProof/>
        </w:rPr>
        <w:fldChar w:fldCharType="end"/>
      </w:r>
    </w:p>
    <w:p w14:paraId="1147737F" w14:textId="60C59E2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9.5.2.</w:t>
      </w:r>
      <w:r w:rsidRPr="0003080A">
        <w:rPr>
          <w:rFonts w:eastAsiaTheme="minorEastAsia"/>
          <w:noProof/>
          <w:sz w:val="22"/>
          <w:lang w:val="en-US" w:eastAsia="fr-FR"/>
        </w:rPr>
        <w:tab/>
      </w:r>
      <w:r>
        <w:rPr>
          <w:noProof/>
        </w:rPr>
        <w:t>Water Through Windows &amp; Doors</w:t>
      </w:r>
      <w:r>
        <w:rPr>
          <w:noProof/>
        </w:rPr>
        <w:tab/>
      </w:r>
      <w:r>
        <w:rPr>
          <w:noProof/>
        </w:rPr>
        <w:fldChar w:fldCharType="begin"/>
      </w:r>
      <w:r>
        <w:rPr>
          <w:noProof/>
        </w:rPr>
        <w:instrText xml:space="preserve"> PAGEREF _Toc478640594 \h </w:instrText>
      </w:r>
      <w:r>
        <w:rPr>
          <w:noProof/>
        </w:rPr>
      </w:r>
      <w:r>
        <w:rPr>
          <w:noProof/>
        </w:rPr>
        <w:fldChar w:fldCharType="separate"/>
      </w:r>
      <w:r w:rsidR="009C7BC6">
        <w:rPr>
          <w:noProof/>
        </w:rPr>
        <w:t>36</w:t>
      </w:r>
      <w:r>
        <w:rPr>
          <w:noProof/>
        </w:rPr>
        <w:fldChar w:fldCharType="end"/>
      </w:r>
    </w:p>
    <w:p w14:paraId="7D26830F" w14:textId="181EFC5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9.5.3.</w:t>
      </w:r>
      <w:r w:rsidRPr="0003080A">
        <w:rPr>
          <w:rFonts w:eastAsiaTheme="minorEastAsia"/>
          <w:noProof/>
          <w:sz w:val="22"/>
          <w:lang w:val="en-US" w:eastAsia="fr-FR"/>
        </w:rPr>
        <w:tab/>
      </w:r>
      <w:r>
        <w:rPr>
          <w:noProof/>
        </w:rPr>
        <w:t>Rise of Ground Water by Capillary Action</w:t>
      </w:r>
      <w:r>
        <w:rPr>
          <w:noProof/>
        </w:rPr>
        <w:tab/>
      </w:r>
      <w:r>
        <w:rPr>
          <w:noProof/>
        </w:rPr>
        <w:fldChar w:fldCharType="begin"/>
      </w:r>
      <w:r>
        <w:rPr>
          <w:noProof/>
        </w:rPr>
        <w:instrText xml:space="preserve"> PAGEREF _Toc478640595 \h </w:instrText>
      </w:r>
      <w:r>
        <w:rPr>
          <w:noProof/>
        </w:rPr>
      </w:r>
      <w:r>
        <w:rPr>
          <w:noProof/>
        </w:rPr>
        <w:fldChar w:fldCharType="separate"/>
      </w:r>
      <w:r w:rsidR="009C7BC6">
        <w:rPr>
          <w:noProof/>
        </w:rPr>
        <w:t>36</w:t>
      </w:r>
      <w:r>
        <w:rPr>
          <w:noProof/>
        </w:rPr>
        <w:fldChar w:fldCharType="end"/>
      </w:r>
    </w:p>
    <w:p w14:paraId="497ED1EE" w14:textId="05E0A23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9.5.4.</w:t>
      </w:r>
      <w:r w:rsidRPr="0003080A">
        <w:rPr>
          <w:rFonts w:eastAsiaTheme="minorEastAsia"/>
          <w:noProof/>
          <w:sz w:val="22"/>
          <w:lang w:val="en-US" w:eastAsia="fr-FR"/>
        </w:rPr>
        <w:tab/>
      </w:r>
      <w:r>
        <w:rPr>
          <w:noProof/>
        </w:rPr>
        <w:t>Water Absorbed in Materials</w:t>
      </w:r>
      <w:r>
        <w:rPr>
          <w:noProof/>
        </w:rPr>
        <w:tab/>
      </w:r>
      <w:r>
        <w:rPr>
          <w:noProof/>
        </w:rPr>
        <w:fldChar w:fldCharType="begin"/>
      </w:r>
      <w:r>
        <w:rPr>
          <w:noProof/>
        </w:rPr>
        <w:instrText xml:space="preserve"> PAGEREF _Toc478640596 \h </w:instrText>
      </w:r>
      <w:r>
        <w:rPr>
          <w:noProof/>
        </w:rPr>
      </w:r>
      <w:r>
        <w:rPr>
          <w:noProof/>
        </w:rPr>
        <w:fldChar w:fldCharType="separate"/>
      </w:r>
      <w:r w:rsidR="009C7BC6">
        <w:rPr>
          <w:noProof/>
        </w:rPr>
        <w:t>36</w:t>
      </w:r>
      <w:r>
        <w:rPr>
          <w:noProof/>
        </w:rPr>
        <w:fldChar w:fldCharType="end"/>
      </w:r>
    </w:p>
    <w:p w14:paraId="21487E7D" w14:textId="0E6008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9.5.5.</w:t>
      </w:r>
      <w:r w:rsidRPr="0003080A">
        <w:rPr>
          <w:rFonts w:eastAsiaTheme="minorEastAsia"/>
          <w:noProof/>
          <w:sz w:val="22"/>
          <w:lang w:val="en-US" w:eastAsia="fr-FR"/>
        </w:rPr>
        <w:tab/>
      </w:r>
      <w:r>
        <w:rPr>
          <w:noProof/>
        </w:rPr>
        <w:t>Condensation in the Walls</w:t>
      </w:r>
      <w:r>
        <w:rPr>
          <w:noProof/>
        </w:rPr>
        <w:tab/>
      </w:r>
      <w:r>
        <w:rPr>
          <w:noProof/>
        </w:rPr>
        <w:fldChar w:fldCharType="begin"/>
      </w:r>
      <w:r>
        <w:rPr>
          <w:noProof/>
        </w:rPr>
        <w:instrText xml:space="preserve"> PAGEREF _Toc478640597 \h </w:instrText>
      </w:r>
      <w:r>
        <w:rPr>
          <w:noProof/>
        </w:rPr>
      </w:r>
      <w:r>
        <w:rPr>
          <w:noProof/>
        </w:rPr>
        <w:fldChar w:fldCharType="separate"/>
      </w:r>
      <w:r w:rsidR="009C7BC6">
        <w:rPr>
          <w:noProof/>
        </w:rPr>
        <w:t>36</w:t>
      </w:r>
      <w:r>
        <w:rPr>
          <w:noProof/>
        </w:rPr>
        <w:fldChar w:fldCharType="end"/>
      </w:r>
    </w:p>
    <w:p w14:paraId="752951E1" w14:textId="51DB59C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9.5.6.</w:t>
      </w:r>
      <w:r w:rsidRPr="0003080A">
        <w:rPr>
          <w:rFonts w:eastAsiaTheme="minorEastAsia"/>
          <w:noProof/>
          <w:sz w:val="22"/>
          <w:lang w:val="en-US" w:eastAsia="fr-FR"/>
        </w:rPr>
        <w:tab/>
      </w:r>
      <w:r>
        <w:rPr>
          <w:noProof/>
        </w:rPr>
        <w:t>Cellar Inundation</w:t>
      </w:r>
      <w:r>
        <w:rPr>
          <w:noProof/>
        </w:rPr>
        <w:tab/>
      </w:r>
      <w:r>
        <w:rPr>
          <w:noProof/>
        </w:rPr>
        <w:fldChar w:fldCharType="begin"/>
      </w:r>
      <w:r>
        <w:rPr>
          <w:noProof/>
        </w:rPr>
        <w:instrText xml:space="preserve"> PAGEREF _Toc478640598 \h </w:instrText>
      </w:r>
      <w:r>
        <w:rPr>
          <w:noProof/>
        </w:rPr>
      </w:r>
      <w:r>
        <w:rPr>
          <w:noProof/>
        </w:rPr>
        <w:fldChar w:fldCharType="separate"/>
      </w:r>
      <w:r w:rsidR="009C7BC6">
        <w:rPr>
          <w:noProof/>
        </w:rPr>
        <w:t>36</w:t>
      </w:r>
      <w:r>
        <w:rPr>
          <w:noProof/>
        </w:rPr>
        <w:fldChar w:fldCharType="end"/>
      </w:r>
    </w:p>
    <w:p w14:paraId="4D372816" w14:textId="0523A5DB" w:rsidR="0003080A" w:rsidRPr="0003080A" w:rsidRDefault="0003080A">
      <w:pPr>
        <w:pStyle w:val="TOC2"/>
        <w:rPr>
          <w:rFonts w:eastAsiaTheme="minorEastAsia"/>
          <w:color w:val="auto"/>
          <w:lang w:val="en-US" w:eastAsia="fr-FR"/>
        </w:rPr>
      </w:pPr>
      <w:r w:rsidRPr="005A05C3">
        <w:t>9.6.</w:t>
      </w:r>
      <w:r w:rsidRPr="0003080A">
        <w:rPr>
          <w:rFonts w:eastAsiaTheme="minorEastAsia"/>
          <w:color w:val="auto"/>
          <w:lang w:val="en-US" w:eastAsia="fr-FR"/>
        </w:rPr>
        <w:tab/>
      </w:r>
      <w:r>
        <w:t>Location surveys: erosion, cliff stability, tide</w:t>
      </w:r>
      <w:r>
        <w:tab/>
      </w:r>
      <w:r>
        <w:fldChar w:fldCharType="begin"/>
      </w:r>
      <w:r>
        <w:instrText xml:space="preserve"> PAGEREF _Toc478640599 \h </w:instrText>
      </w:r>
      <w:r>
        <w:fldChar w:fldCharType="separate"/>
      </w:r>
      <w:r w:rsidR="009C7BC6">
        <w:t>36</w:t>
      </w:r>
      <w:r>
        <w:fldChar w:fldCharType="end"/>
      </w:r>
    </w:p>
    <w:p w14:paraId="5809BDDD" w14:textId="2FF256A7" w:rsidR="0003080A" w:rsidRPr="0003080A" w:rsidRDefault="0003080A">
      <w:pPr>
        <w:pStyle w:val="TOC2"/>
        <w:rPr>
          <w:rFonts w:eastAsiaTheme="minorEastAsia"/>
          <w:color w:val="auto"/>
          <w:lang w:val="en-US" w:eastAsia="fr-FR"/>
        </w:rPr>
      </w:pPr>
      <w:r w:rsidRPr="005A05C3">
        <w:t>9.7.</w:t>
      </w:r>
      <w:r w:rsidRPr="0003080A">
        <w:rPr>
          <w:rFonts w:eastAsiaTheme="minorEastAsia"/>
          <w:color w:val="auto"/>
          <w:lang w:val="en-US" w:eastAsia="fr-FR"/>
        </w:rPr>
        <w:tab/>
      </w:r>
      <w:r>
        <w:t>Structure surveys (frequency)</w:t>
      </w:r>
      <w:r>
        <w:tab/>
      </w:r>
      <w:r>
        <w:fldChar w:fldCharType="begin"/>
      </w:r>
      <w:r>
        <w:instrText xml:space="preserve"> PAGEREF _Toc478640600 \h </w:instrText>
      </w:r>
      <w:r>
        <w:fldChar w:fldCharType="separate"/>
      </w:r>
      <w:r w:rsidR="009C7BC6">
        <w:t>36</w:t>
      </w:r>
      <w:r>
        <w:fldChar w:fldCharType="end"/>
      </w:r>
    </w:p>
    <w:p w14:paraId="08C5BA61" w14:textId="4C4E5C48" w:rsidR="0003080A" w:rsidRPr="0003080A" w:rsidRDefault="0003080A">
      <w:pPr>
        <w:pStyle w:val="TOC1"/>
        <w:rPr>
          <w:rFonts w:eastAsiaTheme="minorEastAsia"/>
          <w:b w:val="0"/>
          <w:color w:val="auto"/>
          <w:lang w:val="en-US" w:eastAsia="fr-FR"/>
        </w:rPr>
      </w:pPr>
      <w:r w:rsidRPr="005A05C3">
        <w:t>10.</w:t>
      </w:r>
      <w:r w:rsidRPr="0003080A">
        <w:rPr>
          <w:rFonts w:eastAsiaTheme="minorEastAsia"/>
          <w:b w:val="0"/>
          <w:color w:val="auto"/>
          <w:lang w:val="en-US" w:eastAsia="fr-FR"/>
        </w:rPr>
        <w:tab/>
      </w:r>
      <w:r>
        <w:t>CONTENT</w:t>
      </w:r>
      <w:r>
        <w:tab/>
      </w:r>
      <w:r>
        <w:fldChar w:fldCharType="begin"/>
      </w:r>
      <w:r>
        <w:instrText xml:space="preserve"> PAGEREF _Toc478640601 \h </w:instrText>
      </w:r>
      <w:r>
        <w:fldChar w:fldCharType="separate"/>
      </w:r>
      <w:r w:rsidR="009C7BC6">
        <w:t>36</w:t>
      </w:r>
      <w:r>
        <w:fldChar w:fldCharType="end"/>
      </w:r>
    </w:p>
    <w:p w14:paraId="248BCEB7" w14:textId="5E89E2FE" w:rsidR="0003080A" w:rsidRPr="0003080A" w:rsidRDefault="0003080A">
      <w:pPr>
        <w:pStyle w:val="TOC2"/>
        <w:rPr>
          <w:rFonts w:eastAsiaTheme="minorEastAsia"/>
          <w:color w:val="auto"/>
          <w:lang w:val="en-US" w:eastAsia="fr-FR"/>
        </w:rPr>
      </w:pPr>
      <w:r w:rsidRPr="005A05C3">
        <w:t>10.1.</w:t>
      </w:r>
      <w:r w:rsidRPr="0003080A">
        <w:rPr>
          <w:rFonts w:eastAsiaTheme="minorEastAsia"/>
          <w:color w:val="auto"/>
          <w:lang w:val="en-US" w:eastAsia="fr-FR"/>
        </w:rPr>
        <w:tab/>
      </w:r>
      <w:r>
        <w:t>Content</w:t>
      </w:r>
      <w:r>
        <w:tab/>
      </w:r>
      <w:r>
        <w:fldChar w:fldCharType="begin"/>
      </w:r>
      <w:r>
        <w:instrText xml:space="preserve"> PAGEREF _Toc478640602 \h </w:instrText>
      </w:r>
      <w:r>
        <w:fldChar w:fldCharType="separate"/>
      </w:r>
      <w:r w:rsidR="009C7BC6">
        <w:t>36</w:t>
      </w:r>
      <w:r>
        <w:fldChar w:fldCharType="end"/>
      </w:r>
    </w:p>
    <w:p w14:paraId="22861428" w14:textId="33FD6971" w:rsidR="0003080A" w:rsidRPr="0003080A" w:rsidRDefault="0003080A">
      <w:pPr>
        <w:pStyle w:val="TOC1"/>
        <w:rPr>
          <w:rFonts w:eastAsiaTheme="minorEastAsia"/>
          <w:b w:val="0"/>
          <w:color w:val="auto"/>
          <w:lang w:val="en-US" w:eastAsia="fr-FR"/>
        </w:rPr>
      </w:pPr>
      <w:r w:rsidRPr="005A05C3">
        <w:t>11.</w:t>
      </w:r>
      <w:r w:rsidRPr="0003080A">
        <w:rPr>
          <w:rFonts w:eastAsiaTheme="minorEastAsia"/>
          <w:b w:val="0"/>
          <w:color w:val="auto"/>
          <w:lang w:val="en-US" w:eastAsia="fr-FR"/>
        </w:rPr>
        <w:tab/>
      </w:r>
      <w:r>
        <w:t>ACRONYMS</w:t>
      </w:r>
      <w:r>
        <w:tab/>
      </w:r>
      <w:r>
        <w:fldChar w:fldCharType="begin"/>
      </w:r>
      <w:r>
        <w:instrText xml:space="preserve"> PAGEREF _Toc478640603 \h </w:instrText>
      </w:r>
      <w:r>
        <w:fldChar w:fldCharType="separate"/>
      </w:r>
      <w:r w:rsidR="009C7BC6">
        <w:t>36</w:t>
      </w:r>
      <w:r>
        <w:fldChar w:fldCharType="end"/>
      </w:r>
    </w:p>
    <w:p w14:paraId="0CBFF590" w14:textId="211E8AA4" w:rsidR="0003080A" w:rsidRPr="0003080A" w:rsidRDefault="0003080A">
      <w:pPr>
        <w:pStyle w:val="TOC1"/>
        <w:rPr>
          <w:rFonts w:eastAsiaTheme="minorEastAsia"/>
          <w:b w:val="0"/>
          <w:color w:val="auto"/>
          <w:lang w:val="en-US" w:eastAsia="fr-FR"/>
        </w:rPr>
      </w:pPr>
      <w:r w:rsidRPr="005A05C3">
        <w:t>12.</w:t>
      </w:r>
      <w:r w:rsidRPr="0003080A">
        <w:rPr>
          <w:rFonts w:eastAsiaTheme="minorEastAsia"/>
          <w:b w:val="0"/>
          <w:color w:val="auto"/>
          <w:lang w:val="en-US" w:eastAsia="fr-FR"/>
        </w:rPr>
        <w:tab/>
      </w:r>
      <w:r>
        <w:t>REFERENCES</w:t>
      </w:r>
      <w:r>
        <w:tab/>
      </w:r>
      <w:r>
        <w:fldChar w:fldCharType="begin"/>
      </w:r>
      <w:r>
        <w:instrText xml:space="preserve"> PAGEREF _Toc478640604 \h </w:instrText>
      </w:r>
      <w:r>
        <w:fldChar w:fldCharType="separate"/>
      </w:r>
      <w:r w:rsidR="009C7BC6">
        <w:t>37</w:t>
      </w:r>
      <w:r>
        <w:fldChar w:fldCharType="end"/>
      </w:r>
    </w:p>
    <w:p w14:paraId="2CF6A55E" w14:textId="008DD267" w:rsidR="00642025" w:rsidRPr="00E459A5" w:rsidRDefault="004A4EC4" w:rsidP="00BA5754">
      <w:r w:rsidRPr="00E459A5">
        <w:fldChar w:fldCharType="end"/>
      </w:r>
    </w:p>
    <w:p w14:paraId="0D32D59A" w14:textId="77777777" w:rsidR="0078486B" w:rsidRPr="00E459A5" w:rsidRDefault="002F265A" w:rsidP="00C9558A">
      <w:pPr>
        <w:pStyle w:val="ListofFigures"/>
      </w:pPr>
      <w:r w:rsidRPr="00E459A5">
        <w:t>List of Tables</w:t>
      </w:r>
    </w:p>
    <w:p w14:paraId="28A7E420"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"Table caption" \c </w:instrText>
      </w:r>
      <w:r w:rsidRPr="00E459A5">
        <w:fldChar w:fldCharType="separate"/>
      </w:r>
      <w:r w:rsidR="00583469" w:rsidRPr="00E459A5">
        <w:rPr>
          <w:color w:val="723C73" w:themeColor="accent6" w:themeShade="BF"/>
        </w:rPr>
        <w:t>Table 1</w:t>
      </w:r>
      <w:r w:rsidR="00583469" w:rsidRPr="00E459A5">
        <w:rPr>
          <w:rFonts w:eastAsiaTheme="minorEastAsia"/>
          <w:i w:val="0"/>
          <w:sz w:val="24"/>
          <w:szCs w:val="24"/>
        </w:rPr>
        <w:tab/>
      </w:r>
      <w:r w:rsidR="00583469" w:rsidRPr="00E459A5">
        <w:rPr>
          <w:color w:val="723C73" w:themeColor="accent6" w:themeShade="BF"/>
        </w:rPr>
        <w:t>Common effect of condensation on interior fittings and fixtures of lighthouses and associated buildings</w:t>
      </w:r>
      <w:r w:rsidR="00583469" w:rsidRPr="00E459A5">
        <w:tab/>
      </w:r>
      <w:r w:rsidR="00583469" w:rsidRPr="00E459A5">
        <w:fldChar w:fldCharType="begin"/>
      </w:r>
      <w:r w:rsidR="00583469" w:rsidRPr="00E459A5">
        <w:instrText xml:space="preserve"> PAGEREF _Toc456351038 \h </w:instrText>
      </w:r>
      <w:r w:rsidR="00583469" w:rsidRPr="00E459A5">
        <w:fldChar w:fldCharType="separate"/>
      </w:r>
      <w:r w:rsidR="00583469" w:rsidRPr="00E459A5">
        <w:t>29</w:t>
      </w:r>
      <w:r w:rsidR="00583469" w:rsidRPr="00E459A5">
        <w:fldChar w:fldCharType="end"/>
      </w:r>
    </w:p>
    <w:p w14:paraId="0D34BB58" w14:textId="77777777" w:rsidR="00161325" w:rsidRPr="00E459A5" w:rsidRDefault="00923B4D" w:rsidP="00BA5754">
      <w:r w:rsidRPr="00E459A5">
        <w:fldChar w:fldCharType="end"/>
      </w:r>
    </w:p>
    <w:p w14:paraId="3B03C9AE" w14:textId="77777777" w:rsidR="00994D97" w:rsidRPr="00E459A5" w:rsidRDefault="00994D97" w:rsidP="00C9558A">
      <w:pPr>
        <w:pStyle w:val="ListofFigures"/>
      </w:pPr>
      <w:r w:rsidRPr="00E459A5">
        <w:t>List of Figures</w:t>
      </w:r>
    </w:p>
    <w:p w14:paraId="53C79B07"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"Figure caption" \c </w:instrText>
      </w:r>
      <w:r w:rsidRPr="00E459A5">
        <w:fldChar w:fldCharType="separate"/>
      </w:r>
      <w:r w:rsidR="00583469" w:rsidRPr="00E459A5">
        <w:t>Figure 1</w:t>
      </w:r>
      <w:r w:rsidR="00583469" w:rsidRPr="00E459A5">
        <w:rPr>
          <w:rFonts w:eastAsiaTheme="minorEastAsia"/>
          <w:i w:val="0"/>
          <w:sz w:val="24"/>
          <w:szCs w:val="24"/>
        </w:rPr>
        <w:tab/>
      </w:r>
      <w:r w:rsidR="00583469" w:rsidRPr="00E459A5">
        <w:t>Sample</w:t>
      </w:r>
      <w:r w:rsidR="00583469" w:rsidRPr="00E459A5">
        <w:tab/>
      </w:r>
      <w:r w:rsidR="00583469" w:rsidRPr="00E459A5">
        <w:fldChar w:fldCharType="begin"/>
      </w:r>
      <w:r w:rsidR="00583469" w:rsidRPr="00E459A5">
        <w:instrText xml:space="preserve"> PAGEREF _Toc456351039 \h </w:instrText>
      </w:r>
      <w:r w:rsidR="00583469" w:rsidRPr="00E459A5">
        <w:fldChar w:fldCharType="separate"/>
      </w:r>
      <w:r w:rsidR="00583469" w:rsidRPr="00E459A5">
        <w:t>8</w:t>
      </w:r>
      <w:r w:rsidR="00583469" w:rsidRPr="00E459A5">
        <w:fldChar w:fldCharType="end"/>
      </w:r>
    </w:p>
    <w:p w14:paraId="2B933D2D" w14:textId="77777777" w:rsidR="00583469" w:rsidRPr="00E459A5" w:rsidRDefault="00583469">
      <w:pPr>
        <w:pStyle w:val="TableofFigures"/>
        <w:rPr>
          <w:rFonts w:eastAsiaTheme="minorEastAsia"/>
          <w:i w:val="0"/>
          <w:sz w:val="24"/>
          <w:szCs w:val="24"/>
        </w:rPr>
      </w:pPr>
      <w:r w:rsidRPr="00E459A5">
        <w:t>Figure 2</w:t>
      </w:r>
      <w:r w:rsidRPr="00E459A5">
        <w:rPr>
          <w:rFonts w:eastAsiaTheme="minorEastAsia"/>
          <w:i w:val="0"/>
          <w:sz w:val="24"/>
          <w:szCs w:val="24"/>
        </w:rPr>
        <w:tab/>
      </w:r>
      <w:r w:rsidRPr="00E459A5">
        <w:rPr>
          <w:color w:val="FF0000"/>
        </w:rPr>
        <w:t>Cast Iron Chemical Analysis of Six Samples (Two Lighthouses), Average</w:t>
      </w:r>
      <w:r w:rsidRPr="00E459A5">
        <w:tab/>
      </w:r>
      <w:r w:rsidRPr="00E459A5">
        <w:fldChar w:fldCharType="begin"/>
      </w:r>
      <w:r w:rsidRPr="00E459A5">
        <w:instrText xml:space="preserve"> PAGEREF _Toc456351040 \h </w:instrText>
      </w:r>
      <w:r w:rsidRPr="00E459A5">
        <w:fldChar w:fldCharType="separate"/>
      </w:r>
      <w:r w:rsidRPr="00E459A5">
        <w:t>18</w:t>
      </w:r>
      <w:r w:rsidRPr="00E459A5">
        <w:fldChar w:fldCharType="end"/>
      </w:r>
    </w:p>
    <w:p w14:paraId="4A9EB4D3" w14:textId="77777777" w:rsidR="00583469" w:rsidRPr="00E459A5" w:rsidRDefault="00583469">
      <w:pPr>
        <w:pStyle w:val="TableofFigures"/>
        <w:rPr>
          <w:rFonts w:eastAsiaTheme="minorEastAsia"/>
          <w:i w:val="0"/>
          <w:sz w:val="24"/>
          <w:szCs w:val="24"/>
        </w:rPr>
      </w:pPr>
      <w:r w:rsidRPr="00E459A5">
        <w:lastRenderedPageBreak/>
        <w:t>Figure 3</w:t>
      </w:r>
      <w:r w:rsidRPr="00E459A5">
        <w:rPr>
          <w:rFonts w:eastAsiaTheme="minorEastAsia"/>
          <w:i w:val="0"/>
          <w:sz w:val="24"/>
          <w:szCs w:val="24"/>
        </w:rPr>
        <w:tab/>
      </w:r>
      <w:r w:rsidRPr="00E459A5">
        <w:rPr>
          <w:color w:val="7030A0"/>
        </w:rPr>
        <w:t>Part of a Psychrometric Chart showing relationship between air temperature, vapour pressure and relative humidity.</w:t>
      </w:r>
      <w:r w:rsidRPr="00E459A5">
        <w:tab/>
      </w:r>
      <w:r w:rsidRPr="00E459A5">
        <w:fldChar w:fldCharType="begin"/>
      </w:r>
      <w:r w:rsidRPr="00E459A5">
        <w:instrText xml:space="preserve"> PAGEREF _Toc456351041 \h </w:instrText>
      </w:r>
      <w:r w:rsidRPr="00E459A5">
        <w:fldChar w:fldCharType="separate"/>
      </w:r>
      <w:r w:rsidRPr="00E459A5">
        <w:t>22</w:t>
      </w:r>
      <w:r w:rsidRPr="00E459A5">
        <w:fldChar w:fldCharType="end"/>
      </w:r>
    </w:p>
    <w:p w14:paraId="458BD573" w14:textId="77777777" w:rsidR="00583469" w:rsidRPr="00E459A5" w:rsidRDefault="00583469">
      <w:pPr>
        <w:pStyle w:val="TableofFigures"/>
        <w:rPr>
          <w:rFonts w:eastAsiaTheme="minorEastAsia"/>
          <w:i w:val="0"/>
          <w:sz w:val="24"/>
          <w:szCs w:val="24"/>
        </w:rPr>
      </w:pPr>
      <w:r w:rsidRPr="00E459A5">
        <w:t>Figure 4</w:t>
      </w:r>
      <w:r w:rsidRPr="00E459A5">
        <w:rPr>
          <w:rFonts w:eastAsiaTheme="minorEastAsia"/>
          <w:i w:val="0"/>
          <w:sz w:val="24"/>
          <w:szCs w:val="24"/>
        </w:rPr>
        <w:tab/>
      </w:r>
      <w:r w:rsidRPr="00E459A5">
        <w:rPr>
          <w:highlight w:val="yellow"/>
        </w:rPr>
        <w:t>Psychrometric Chart</w:t>
      </w:r>
      <w:r w:rsidRPr="00E459A5">
        <w:tab/>
      </w:r>
      <w:r w:rsidRPr="00E459A5">
        <w:fldChar w:fldCharType="begin"/>
      </w:r>
      <w:r w:rsidRPr="00E459A5">
        <w:instrText xml:space="preserve"> PAGEREF _Toc456351042 \h </w:instrText>
      </w:r>
      <w:r w:rsidRPr="00E459A5">
        <w:fldChar w:fldCharType="separate"/>
      </w:r>
      <w:r w:rsidRPr="00E459A5">
        <w:t>23</w:t>
      </w:r>
      <w:r w:rsidRPr="00E459A5">
        <w:fldChar w:fldCharType="end"/>
      </w:r>
    </w:p>
    <w:p w14:paraId="20886B9B" w14:textId="77777777" w:rsidR="00583469" w:rsidRPr="00E459A5" w:rsidRDefault="00583469">
      <w:pPr>
        <w:pStyle w:val="TableofFigures"/>
        <w:rPr>
          <w:rFonts w:eastAsiaTheme="minorEastAsia"/>
          <w:i w:val="0"/>
          <w:sz w:val="24"/>
          <w:szCs w:val="24"/>
        </w:rPr>
      </w:pPr>
      <w:r w:rsidRPr="00E459A5">
        <w:t>Figure 5</w:t>
      </w:r>
      <w:r w:rsidRPr="00E459A5">
        <w:rPr>
          <w:rFonts w:eastAsiaTheme="minorEastAsia"/>
          <w:i w:val="0"/>
          <w:sz w:val="24"/>
          <w:szCs w:val="24"/>
        </w:rPr>
        <w:tab/>
      </w:r>
      <w:r w:rsidRPr="00E459A5">
        <w:rPr>
          <w:color w:val="7030A0"/>
        </w:rPr>
        <w:t>Process of moisture diffusion through a wall</w:t>
      </w:r>
      <w:r w:rsidRPr="00E459A5">
        <w:tab/>
      </w:r>
      <w:r w:rsidRPr="00E459A5">
        <w:fldChar w:fldCharType="begin"/>
      </w:r>
      <w:r w:rsidRPr="00E459A5">
        <w:instrText xml:space="preserve"> PAGEREF _Toc456351043 \h </w:instrText>
      </w:r>
      <w:r w:rsidRPr="00E459A5">
        <w:fldChar w:fldCharType="separate"/>
      </w:r>
      <w:r w:rsidRPr="00E459A5">
        <w:t>27</w:t>
      </w:r>
      <w:r w:rsidRPr="00E459A5">
        <w:fldChar w:fldCharType="end"/>
      </w:r>
    </w:p>
    <w:p w14:paraId="2C94D015" w14:textId="77777777" w:rsidR="00583469" w:rsidRPr="00FF2CDA" w:rsidRDefault="00583469">
      <w:pPr>
        <w:pStyle w:val="TableofFigures"/>
        <w:rPr>
          <w:rFonts w:eastAsiaTheme="minorEastAsia"/>
          <w:i w:val="0"/>
          <w:sz w:val="24"/>
          <w:szCs w:val="24"/>
          <w:lang w:val="fr-FR"/>
        </w:rPr>
      </w:pPr>
      <w:r w:rsidRPr="00FF2CDA">
        <w:rPr>
          <w:lang w:val="fr-FR"/>
        </w:rPr>
        <w:t>Figure 6</w:t>
      </w:r>
      <w:r w:rsidRPr="00FF2CDA">
        <w:rPr>
          <w:rFonts w:eastAsiaTheme="minorEastAsia"/>
          <w:i w:val="0"/>
          <w:sz w:val="24"/>
          <w:szCs w:val="24"/>
          <w:lang w:val="fr-FR"/>
        </w:rPr>
        <w:tab/>
      </w:r>
      <w:r w:rsidRPr="00FF2CDA">
        <w:rPr>
          <w:lang w:val="fr-FR"/>
        </w:rPr>
        <w:t>Damp control surface vents</w:t>
      </w:r>
      <w:r w:rsidRPr="00FF2CDA">
        <w:rPr>
          <w:lang w:val="fr-FR"/>
        </w:rPr>
        <w:tab/>
      </w:r>
      <w:r w:rsidRPr="00E459A5">
        <w:fldChar w:fldCharType="begin"/>
      </w:r>
      <w:r w:rsidRPr="00FF2CDA">
        <w:rPr>
          <w:lang w:val="fr-FR"/>
        </w:rPr>
        <w:instrText xml:space="preserve"> PAGEREF _Toc456351044 \h </w:instrText>
      </w:r>
      <w:r w:rsidRPr="00E459A5">
        <w:fldChar w:fldCharType="separate"/>
      </w:r>
      <w:r w:rsidRPr="00FF2CDA">
        <w:rPr>
          <w:lang w:val="fr-FR"/>
        </w:rPr>
        <w:t>28</w:t>
      </w:r>
      <w:r w:rsidRPr="00E459A5">
        <w:fldChar w:fldCharType="end"/>
      </w:r>
    </w:p>
    <w:p w14:paraId="63FF8700" w14:textId="77777777" w:rsidR="00583469" w:rsidRPr="00E459A5" w:rsidRDefault="00583469">
      <w:pPr>
        <w:pStyle w:val="TableofFigures"/>
        <w:rPr>
          <w:rFonts w:eastAsiaTheme="minorEastAsia"/>
          <w:i w:val="0"/>
          <w:sz w:val="24"/>
          <w:szCs w:val="24"/>
        </w:rPr>
      </w:pPr>
      <w:r w:rsidRPr="00E459A5">
        <w:rPr>
          <w:color w:val="723C73" w:themeColor="accent6" w:themeShade="BF"/>
        </w:rPr>
        <w:t>Figure 7</w:t>
      </w:r>
      <w:r w:rsidRPr="00E459A5">
        <w:rPr>
          <w:rFonts w:eastAsiaTheme="minorEastAsia"/>
          <w:i w:val="0"/>
          <w:sz w:val="24"/>
          <w:szCs w:val="24"/>
        </w:rPr>
        <w:tab/>
      </w:r>
      <w:r w:rsidRPr="00E459A5">
        <w:rPr>
          <w:color w:val="723C73" w:themeColor="accent6" w:themeShade="BF"/>
        </w:rPr>
        <w:t>Section drawing of Longstone lighthouse</w:t>
      </w:r>
      <w:r w:rsidRPr="00E459A5">
        <w:tab/>
      </w:r>
      <w:r w:rsidRPr="00E459A5">
        <w:fldChar w:fldCharType="begin"/>
      </w:r>
      <w:r w:rsidRPr="00E459A5">
        <w:instrText xml:space="preserve"> PAGEREF _Toc456351045 \h </w:instrText>
      </w:r>
      <w:r w:rsidRPr="00E459A5">
        <w:fldChar w:fldCharType="separate"/>
      </w:r>
      <w:r w:rsidRPr="00E459A5">
        <w:t>30</w:t>
      </w:r>
      <w:r w:rsidRPr="00E459A5">
        <w:fldChar w:fldCharType="end"/>
      </w:r>
    </w:p>
    <w:p w14:paraId="5CEAEEE1" w14:textId="77777777" w:rsidR="00583469" w:rsidRPr="00E459A5" w:rsidRDefault="00583469">
      <w:pPr>
        <w:pStyle w:val="TableofFigures"/>
        <w:rPr>
          <w:rFonts w:eastAsiaTheme="minorEastAsia"/>
          <w:i w:val="0"/>
          <w:sz w:val="24"/>
          <w:szCs w:val="24"/>
        </w:rPr>
      </w:pPr>
      <w:r w:rsidRPr="00E459A5">
        <w:t>Figure 8</w:t>
      </w:r>
      <w:r w:rsidRPr="00E459A5">
        <w:rPr>
          <w:rFonts w:eastAsiaTheme="minorEastAsia"/>
          <w:i w:val="0"/>
          <w:sz w:val="24"/>
          <w:szCs w:val="24"/>
        </w:rPr>
        <w:tab/>
      </w:r>
      <w:r w:rsidRPr="00E459A5">
        <w:t>Historic plans and drawings of North Foreland lighthouse</w:t>
      </w:r>
      <w:r w:rsidRPr="00E459A5">
        <w:tab/>
      </w:r>
      <w:r w:rsidRPr="00E459A5">
        <w:fldChar w:fldCharType="begin"/>
      </w:r>
      <w:r w:rsidRPr="00E459A5">
        <w:instrText xml:space="preserve"> PAGEREF _Toc456351046 \h </w:instrText>
      </w:r>
      <w:r w:rsidRPr="00E459A5">
        <w:fldChar w:fldCharType="separate"/>
      </w:r>
      <w:r w:rsidRPr="00E459A5">
        <w:t>31</w:t>
      </w:r>
      <w:r w:rsidRPr="00E459A5">
        <w:fldChar w:fldCharType="end"/>
      </w:r>
    </w:p>
    <w:p w14:paraId="3BDB0C73" w14:textId="77777777" w:rsidR="00583469" w:rsidRPr="00E459A5" w:rsidRDefault="00583469">
      <w:pPr>
        <w:pStyle w:val="TableofFigures"/>
        <w:rPr>
          <w:rFonts w:eastAsiaTheme="minorEastAsia"/>
          <w:i w:val="0"/>
          <w:sz w:val="24"/>
          <w:szCs w:val="24"/>
        </w:rPr>
      </w:pPr>
      <w:r w:rsidRPr="00E459A5">
        <w:t>Figure 9</w:t>
      </w:r>
      <w:r w:rsidRPr="00E459A5">
        <w:rPr>
          <w:rFonts w:eastAsiaTheme="minorEastAsia"/>
          <w:i w:val="0"/>
          <w:sz w:val="24"/>
          <w:szCs w:val="24"/>
        </w:rPr>
        <w:tab/>
      </w:r>
      <w:r w:rsidRPr="00E459A5">
        <w:t>Orfordness Lighthouse</w:t>
      </w:r>
      <w:r w:rsidRPr="00E459A5">
        <w:tab/>
      </w:r>
      <w:r w:rsidRPr="00E459A5">
        <w:fldChar w:fldCharType="begin"/>
      </w:r>
      <w:r w:rsidRPr="00E459A5">
        <w:instrText xml:space="preserve"> PAGEREF _Toc456351047 \h </w:instrText>
      </w:r>
      <w:r w:rsidRPr="00E459A5">
        <w:fldChar w:fldCharType="separate"/>
      </w:r>
      <w:r w:rsidRPr="00E459A5">
        <w:t>32</w:t>
      </w:r>
      <w:r w:rsidRPr="00E459A5">
        <w:fldChar w:fldCharType="end"/>
      </w:r>
    </w:p>
    <w:p w14:paraId="43BEC01A" w14:textId="77777777"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6" w:name="_Toc478640498"/>
      <w:r w:rsidRPr="00E459A5">
        <w:lastRenderedPageBreak/>
        <w:t>INTRODUCTION</w:t>
      </w:r>
      <w:bookmarkEnd w:id="6"/>
    </w:p>
    <w:p w14:paraId="27758DC5" w14:textId="77777777" w:rsidR="004944C8" w:rsidRPr="00E459A5" w:rsidRDefault="004944C8" w:rsidP="004944C8">
      <w:pPr>
        <w:pStyle w:val="Heading1separatationline"/>
      </w:pPr>
    </w:p>
    <w:p w14:paraId="5F3654C7" w14:textId="09F2F5EB" w:rsidR="000B2674" w:rsidRDefault="000B2674" w:rsidP="000B2674">
      <w:pPr>
        <w:pStyle w:val="BodyText"/>
      </w:pPr>
      <w:r w:rsidRPr="000B2674">
        <w:t>Th</w:t>
      </w:r>
      <w:r>
        <w:t>is</w:t>
      </w:r>
      <w:r w:rsidRPr="000B2674">
        <w:t xml:space="preserve"> </w:t>
      </w:r>
      <w:r>
        <w:t>guideline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DE2814">
      <w:pPr>
        <w:pStyle w:val="Heading1"/>
      </w:pPr>
      <w:bookmarkStart w:id="7" w:name="_Toc478640499"/>
      <w:r w:rsidRPr="00E459A5">
        <w:t>PURPOSE</w:t>
      </w:r>
      <w:bookmarkEnd w:id="7"/>
    </w:p>
    <w:p w14:paraId="7ACFC812" w14:textId="77777777" w:rsidR="007E30DF" w:rsidRPr="00E459A5" w:rsidRDefault="007E30DF" w:rsidP="001349DB">
      <w:pPr>
        <w:pStyle w:val="Heading2separationline"/>
        <w:rPr>
          <w:sz w:val="24"/>
          <w:szCs w:val="24"/>
        </w:rPr>
      </w:pPr>
    </w:p>
    <w:p w14:paraId="5213332A" w14:textId="2D7FC645" w:rsidR="00B42393" w:rsidRPr="001437BC" w:rsidRDefault="00B42393" w:rsidP="00B42393">
      <w:pPr>
        <w:pStyle w:val="BodyText"/>
      </w:pPr>
      <w:r w:rsidRPr="001437BC">
        <w:t>Th</w:t>
      </w:r>
      <w:r>
        <w:t xml:space="preserve">is </w:t>
      </w:r>
      <w:r w:rsidRPr="001437BC">
        <w:t xml:space="preserve">Guideline on </w:t>
      </w:r>
      <w:r>
        <w:t>the</w:t>
      </w:r>
      <w:r w:rsidRPr="001437BC">
        <w:t xml:space="preserve"> Maintenance</w:t>
      </w:r>
      <w:r>
        <w:t xml:space="preserve"> of AtoN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87E37">
      <w:pPr>
        <w:pStyle w:val="Heading1"/>
      </w:pPr>
      <w:bookmarkStart w:id="8" w:name="_Toc478640500"/>
      <w:r>
        <w:t>MAINTENANCE PRINCIPLES</w:t>
      </w:r>
      <w:bookmarkEnd w:id="8"/>
    </w:p>
    <w:p w14:paraId="2270F66D" w14:textId="77777777" w:rsidR="00C87E37" w:rsidRPr="00E459A5" w:rsidRDefault="00C87E37" w:rsidP="00C87E37">
      <w:pPr>
        <w:pStyle w:val="Heading1separatationline"/>
      </w:pPr>
    </w:p>
    <w:p w14:paraId="62AA669F" w14:textId="267C7653" w:rsidR="00C87E37" w:rsidRPr="00E459A5" w:rsidRDefault="00362B97" w:rsidP="00A64582">
      <w:pPr>
        <w:pStyle w:val="Heading2"/>
      </w:pPr>
      <w:bookmarkStart w:id="9" w:name="_Toc478640501"/>
      <w:r>
        <w:t>Context</w:t>
      </w:r>
      <w:bookmarkEnd w:id="9"/>
    </w:p>
    <w:p w14:paraId="4C3F0673" w14:textId="77777777" w:rsidR="00C87E37" w:rsidRPr="00E459A5" w:rsidRDefault="00C87E37" w:rsidP="00C87E37">
      <w:pPr>
        <w:pStyle w:val="Heading2separationline"/>
      </w:pPr>
    </w:p>
    <w:p w14:paraId="27653B7C" w14:textId="2E131A6D" w:rsidR="00362B97" w:rsidRPr="00582978" w:rsidRDefault="00362B97" w:rsidP="00362B97">
      <w:pPr>
        <w:pStyle w:val="BodyText"/>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362B97">
      <w:pPr>
        <w:pStyle w:val="BodyText"/>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A64582">
      <w:pPr>
        <w:pStyle w:val="Heading2"/>
      </w:pPr>
      <w:bookmarkStart w:id="10" w:name="_Toc478640502"/>
      <w:r>
        <w:t>Maintenance Strategy</w:t>
      </w:r>
      <w:bookmarkEnd w:id="10"/>
    </w:p>
    <w:p w14:paraId="7F58F0D1" w14:textId="77777777" w:rsidR="00362B97" w:rsidRPr="00E459A5" w:rsidRDefault="00362B97" w:rsidP="00362B97">
      <w:pPr>
        <w:pStyle w:val="Heading2separationline"/>
      </w:pPr>
    </w:p>
    <w:p w14:paraId="121B8F8B" w14:textId="77777777" w:rsidR="00362B97" w:rsidRPr="007D661C" w:rsidRDefault="00362B97" w:rsidP="00362B97">
      <w:pPr>
        <w:pStyle w:val="BodyText"/>
      </w:pPr>
      <w:r w:rsidRPr="007D661C">
        <w:t xml:space="preserve">Structures used for AtoN purposes vary considerably in terms of their 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177DB4BA" w:rsidR="00362B97" w:rsidRDefault="00362B97" w:rsidP="00362B97">
      <w:pPr>
        <w:pStyle w:val="BodyText"/>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on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A64582">
      <w:pPr>
        <w:pStyle w:val="Heading2"/>
      </w:pPr>
      <w:bookmarkStart w:id="11" w:name="_Toc478640503"/>
      <w:r>
        <w:t xml:space="preserve">Maintenance </w:t>
      </w:r>
      <w:r w:rsidR="006C576D">
        <w:t xml:space="preserve">Management </w:t>
      </w:r>
      <w:r>
        <w:t>Systems</w:t>
      </w:r>
      <w:bookmarkEnd w:id="11"/>
    </w:p>
    <w:p w14:paraId="2083AE4E" w14:textId="77777777" w:rsidR="00B07988" w:rsidRPr="00E459A5" w:rsidRDefault="00B07988" w:rsidP="00B07988">
      <w:pPr>
        <w:pStyle w:val="Heading2separationline"/>
      </w:pPr>
    </w:p>
    <w:p w14:paraId="5F2BE99D" w14:textId="6CA39B7A" w:rsidR="00EA36C3" w:rsidRDefault="00EA36C3" w:rsidP="00B07988">
      <w:pPr>
        <w:pStyle w:val="BodyText"/>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A64582">
      <w:pPr>
        <w:pStyle w:val="Heading2"/>
      </w:pPr>
      <w:bookmarkStart w:id="12" w:name="_Toc478640504"/>
      <w:r>
        <w:lastRenderedPageBreak/>
        <w:t xml:space="preserve">Maintenance of </w:t>
      </w:r>
      <w:r w:rsidR="00B07988">
        <w:t>Historic Lighthouses</w:t>
      </w:r>
      <w:bookmarkEnd w:id="12"/>
    </w:p>
    <w:p w14:paraId="348CC789" w14:textId="77777777" w:rsidR="00B07988" w:rsidRPr="00E459A5" w:rsidRDefault="00B07988" w:rsidP="00B07988">
      <w:pPr>
        <w:pStyle w:val="Heading2separationline"/>
      </w:pPr>
    </w:p>
    <w:p w14:paraId="35E6D715" w14:textId="4A1159E8" w:rsidR="00D669D3" w:rsidRDefault="00D669D3" w:rsidP="00C87E37">
      <w:pPr>
        <w:pStyle w:val="BodyText"/>
      </w:pPr>
      <w:r>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87E37">
      <w:pPr>
        <w:pStyle w:val="Heading1"/>
      </w:pPr>
      <w:bookmarkStart w:id="13" w:name="_Toc478640505"/>
      <w:r w:rsidRPr="00E459A5">
        <w:t>STRUCTURES</w:t>
      </w:r>
      <w:r w:rsidR="00881179">
        <w:t xml:space="preserve">, </w:t>
      </w:r>
      <w:r w:rsidR="002D153D">
        <w:t>BUILDINGS AND CONSTRUCTION MATERIALS</w:t>
      </w:r>
      <w:bookmarkEnd w:id="13"/>
    </w:p>
    <w:p w14:paraId="1D97A7C8" w14:textId="77777777" w:rsidR="00C87E37" w:rsidRPr="00E459A5" w:rsidRDefault="00C87E37" w:rsidP="00C87E37">
      <w:pPr>
        <w:pStyle w:val="Heading1separatationline"/>
      </w:pPr>
    </w:p>
    <w:p w14:paraId="79D7AF65" w14:textId="77777777" w:rsidR="00F80582" w:rsidRPr="00E459A5" w:rsidRDefault="00F80582" w:rsidP="00A64582">
      <w:pPr>
        <w:pStyle w:val="Heading2"/>
      </w:pPr>
      <w:bookmarkStart w:id="14" w:name="_Toc478640506"/>
      <w:r w:rsidRPr="00E459A5">
        <w:t>Lighthouse</w:t>
      </w:r>
      <w:bookmarkEnd w:id="14"/>
    </w:p>
    <w:p w14:paraId="6270B30B" w14:textId="77777777" w:rsidR="00F80582" w:rsidRPr="00E459A5" w:rsidRDefault="00F80582" w:rsidP="00F80582">
      <w:pPr>
        <w:pStyle w:val="Heading2separationline"/>
      </w:pPr>
    </w:p>
    <w:p w14:paraId="1891A8DB" w14:textId="77777777" w:rsidR="00F80582" w:rsidRPr="00E459A5" w:rsidRDefault="00F80582" w:rsidP="00F80582">
      <w:pPr>
        <w:pStyle w:val="BodyText"/>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A64582">
      <w:pPr>
        <w:pStyle w:val="Heading2"/>
      </w:pPr>
      <w:bookmarkStart w:id="15" w:name="_Toc478640507"/>
      <w:r w:rsidRPr="00E459A5">
        <w:t>Beacon</w:t>
      </w:r>
      <w:bookmarkEnd w:id="15"/>
    </w:p>
    <w:p w14:paraId="3B2EA6F6" w14:textId="77777777" w:rsidR="00C87E37" w:rsidRPr="00E459A5" w:rsidRDefault="00C87E37" w:rsidP="00C87E37">
      <w:pPr>
        <w:pStyle w:val="Heading2separationline"/>
      </w:pPr>
    </w:p>
    <w:p w14:paraId="6966A715" w14:textId="21BC348E" w:rsidR="00C71F49" w:rsidRPr="00C71F49" w:rsidRDefault="00C87E37" w:rsidP="00C71F49">
      <w:pPr>
        <w:pStyle w:val="BodyText"/>
      </w:pPr>
      <w:r w:rsidRPr="00E459A5">
        <w:t>A fixed artificial navigation mark that can be recognised by its shape, colour, pattern, topmark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A64582">
      <w:pPr>
        <w:pStyle w:val="Heading2"/>
      </w:pPr>
      <w:bookmarkStart w:id="16" w:name="_Toc478640508"/>
      <w:r w:rsidRPr="00E459A5">
        <w:t>Ancillary Facilities</w:t>
      </w:r>
      <w:bookmarkEnd w:id="16"/>
    </w:p>
    <w:p w14:paraId="595933E3" w14:textId="77777777" w:rsidR="00C87E37" w:rsidRPr="00E459A5" w:rsidRDefault="00C87E37" w:rsidP="00C87E37">
      <w:pPr>
        <w:pStyle w:val="Heading2separationline"/>
      </w:pPr>
    </w:p>
    <w:p w14:paraId="4620DD42" w14:textId="01E34907" w:rsidR="00C87E37" w:rsidRPr="00E459A5" w:rsidRDefault="00C87E37" w:rsidP="00C87E37">
      <w:pPr>
        <w:pStyle w:val="BodyText"/>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A64582">
      <w:pPr>
        <w:pStyle w:val="Heading2"/>
      </w:pPr>
      <w:bookmarkStart w:id="17" w:name="_Toc478640509"/>
      <w:r w:rsidRPr="00E459A5">
        <w:t>Construction Materials</w:t>
      </w:r>
      <w:bookmarkEnd w:id="17"/>
    </w:p>
    <w:p w14:paraId="3B52868F" w14:textId="77777777" w:rsidR="00C87E37" w:rsidRPr="00E459A5" w:rsidRDefault="00C87E37" w:rsidP="00C87E37">
      <w:pPr>
        <w:pStyle w:val="Heading2separationline"/>
      </w:pPr>
    </w:p>
    <w:p w14:paraId="0B3391EB" w14:textId="77777777" w:rsidR="00C87E37" w:rsidRPr="00E459A5" w:rsidRDefault="00C87E37" w:rsidP="00C87E37">
      <w:pPr>
        <w:pStyle w:val="BodyText"/>
      </w:pPr>
      <w:r w:rsidRPr="00E459A5">
        <w:t>Materials typically used in the construction of lighthouses, beacons and ancillary facilities include:</w:t>
      </w:r>
    </w:p>
    <w:p w14:paraId="54718B42" w14:textId="42D6A95A" w:rsidR="00C87E37" w:rsidRPr="00E459A5" w:rsidRDefault="00C87E37" w:rsidP="00C87E37">
      <w:pPr>
        <w:pStyle w:val="Bullet1"/>
      </w:pPr>
      <w:r w:rsidRPr="00E459A5">
        <w:t>masonry (stone, brick, etc.);</w:t>
      </w:r>
    </w:p>
    <w:p w14:paraId="22F8473C" w14:textId="402BC161" w:rsidR="00C87E37" w:rsidRPr="00E459A5" w:rsidRDefault="00C87E37" w:rsidP="00C87E37">
      <w:pPr>
        <w:pStyle w:val="Bullet1"/>
      </w:pPr>
      <w:r w:rsidRPr="00E459A5">
        <w:t>timber;</w:t>
      </w:r>
    </w:p>
    <w:p w14:paraId="29D17D9F" w14:textId="69A67E5A" w:rsidR="00C87E37" w:rsidRPr="00E459A5" w:rsidRDefault="00C87E37" w:rsidP="00C87E37">
      <w:pPr>
        <w:pStyle w:val="Bullet1"/>
      </w:pPr>
      <w:r w:rsidRPr="00E459A5">
        <w:t>concrete;</w:t>
      </w:r>
    </w:p>
    <w:p w14:paraId="64CD18C6" w14:textId="334A33EA" w:rsidR="00C87E37" w:rsidRPr="00E459A5" w:rsidRDefault="00C87E37" w:rsidP="00C87E37">
      <w:pPr>
        <w:pStyle w:val="Bullet1"/>
      </w:pPr>
      <w:r w:rsidRPr="00E459A5">
        <w:t>iron (wrought and cast);</w:t>
      </w:r>
    </w:p>
    <w:p w14:paraId="2B3C3FDE" w14:textId="40B65D18" w:rsidR="00C87E37" w:rsidRPr="00E459A5" w:rsidRDefault="00C87E37" w:rsidP="00C87E37">
      <w:pPr>
        <w:pStyle w:val="Bullet1"/>
      </w:pPr>
      <w:r w:rsidRPr="00E459A5">
        <w:t>steel (including galvanised steel, stainless steel, duplex steel);</w:t>
      </w:r>
    </w:p>
    <w:p w14:paraId="416AFC9E" w14:textId="2F1E2754" w:rsidR="00C87E37" w:rsidRPr="00326894" w:rsidRDefault="00C87E37" w:rsidP="00C87E37">
      <w:pPr>
        <w:pStyle w:val="Bullet1"/>
        <w:rPr>
          <w:lang w:val="fr-FR"/>
        </w:rPr>
      </w:pPr>
      <w:r w:rsidRPr="00326894">
        <w:rPr>
          <w:lang w:val="fr-FR"/>
        </w:rPr>
        <w:t>non-ferrous metal (e.g., aluminium, brass, copper, etc.);</w:t>
      </w:r>
    </w:p>
    <w:p w14:paraId="406A127D" w14:textId="12F734AD" w:rsidR="00C87E37" w:rsidRPr="00E459A5" w:rsidRDefault="00C87E37" w:rsidP="00C87E37">
      <w:pPr>
        <w:pStyle w:val="Bullet1"/>
      </w:pPr>
      <w:r w:rsidRPr="00E459A5">
        <w:t>composite materials (e.g., GRP);</w:t>
      </w:r>
    </w:p>
    <w:p w14:paraId="76148DDC" w14:textId="30AC86A6" w:rsidR="00C87E37" w:rsidRPr="00E459A5" w:rsidRDefault="00C87E37" w:rsidP="00C87E37">
      <w:pPr>
        <w:pStyle w:val="Bullet1"/>
      </w:pPr>
      <w:r w:rsidRPr="00E459A5">
        <w:t>combination of some of the above materials.</w:t>
      </w:r>
    </w:p>
    <w:p w14:paraId="0D9321C4" w14:textId="2BDDA24C" w:rsidR="00C87E37" w:rsidRPr="00E459A5" w:rsidRDefault="00C87E37" w:rsidP="00C87E37">
      <w:pPr>
        <w:pStyle w:val="Heading1"/>
      </w:pPr>
      <w:bookmarkStart w:id="18" w:name="_Toc478640510"/>
      <w:r w:rsidRPr="00E459A5">
        <w:t>MATERIALS</w:t>
      </w:r>
      <w:bookmarkEnd w:id="18"/>
    </w:p>
    <w:p w14:paraId="1E6D8BA8" w14:textId="77777777" w:rsidR="00C87E37" w:rsidRPr="00E459A5" w:rsidRDefault="00C87E37" w:rsidP="00C87E37">
      <w:pPr>
        <w:pStyle w:val="Heading1separatationline"/>
      </w:pPr>
    </w:p>
    <w:p w14:paraId="608324F5" w14:textId="62D768E1" w:rsidR="00C87E37" w:rsidRPr="00E459A5" w:rsidRDefault="00C87E37" w:rsidP="00A64582">
      <w:pPr>
        <w:pStyle w:val="Heading2"/>
      </w:pPr>
      <w:bookmarkStart w:id="19" w:name="_Toc478640511"/>
      <w:r w:rsidRPr="00E459A5">
        <w:t>Masonry (including stone, brick, etc.)</w:t>
      </w:r>
      <w:bookmarkEnd w:id="19"/>
    </w:p>
    <w:p w14:paraId="7CDF699C" w14:textId="77777777" w:rsidR="00C87E37" w:rsidRPr="00E459A5" w:rsidRDefault="00C87E37" w:rsidP="00C87E37">
      <w:pPr>
        <w:pStyle w:val="Heading2separationline"/>
      </w:pPr>
    </w:p>
    <w:p w14:paraId="222DB328" w14:textId="21E378C4" w:rsidR="00C87E37" w:rsidRPr="00E459A5" w:rsidRDefault="00C87E37" w:rsidP="00C87E37">
      <w:pPr>
        <w:pStyle w:val="Heading3"/>
      </w:pPr>
      <w:bookmarkStart w:id="20" w:name="_Toc478640512"/>
      <w:r w:rsidRPr="00E459A5">
        <w:t>Material description and properties</w:t>
      </w:r>
      <w:bookmarkEnd w:id="20"/>
    </w:p>
    <w:p w14:paraId="5A0F7395" w14:textId="2EACE98F" w:rsidR="00C87E37" w:rsidRPr="00C03391" w:rsidRDefault="00C87E37" w:rsidP="00C87E37">
      <w:pPr>
        <w:pStyle w:val="BodyText"/>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w:t>
      </w:r>
      <w:r w:rsidR="00C03391" w:rsidRPr="00C03391">
        <w:lastRenderedPageBreak/>
        <w:t xml:space="preserve">the case of bricks) 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steel dowels or large ‘staples,’ and the corrosion of the connecting dowels may allow blocks to fall out of the structure.  The joints between blocks may be left open (called dry masonry construction) or may be mortar filled (pointed joints).  </w:t>
      </w:r>
      <w:r w:rsidRPr="00C03391">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is likely to prove one of the longest lasting forms of construction the world has known.  </w:t>
      </w:r>
    </w:p>
    <w:p w14:paraId="1DD20A8D" w14:textId="3AA4091F" w:rsidR="00C87E37" w:rsidRPr="00E459A5" w:rsidRDefault="00C87E37" w:rsidP="00C87E37">
      <w:pPr>
        <w:pStyle w:val="Heading3"/>
      </w:pPr>
      <w:bookmarkStart w:id="21" w:name="_Toc478640513"/>
      <w:r w:rsidRPr="00E459A5">
        <w:t>Behaviour and Risks/Issues</w:t>
      </w:r>
      <w:bookmarkEnd w:id="21"/>
    </w:p>
    <w:p w14:paraId="1DEB7A86" w14:textId="40F548C6" w:rsidR="00C87E37" w:rsidRPr="00E459A5" w:rsidRDefault="00C87E37" w:rsidP="00C87E37">
      <w:pPr>
        <w:pStyle w:val="BodyText"/>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87E37">
      <w:pPr>
        <w:pStyle w:val="Bullet1"/>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87E37">
      <w:pPr>
        <w:pStyle w:val="Bullet1"/>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of mortar, debonding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87E37">
      <w:pPr>
        <w:pStyle w:val="Bullet1"/>
      </w:pPr>
      <w:r w:rsidRPr="00E459A5">
        <w:t>use of mortars that have a high compressive strength, i.e., are harder than the brick or stone</w:t>
      </w:r>
      <w:r w:rsidR="00E459A5" w:rsidRPr="00E459A5">
        <w:t>;</w:t>
      </w:r>
    </w:p>
    <w:p w14:paraId="143D23A8" w14:textId="4201C02A" w:rsidR="00C87E37" w:rsidRPr="00E459A5" w:rsidRDefault="00C87E37" w:rsidP="00C87E37">
      <w:pPr>
        <w:pStyle w:val="Bullet1"/>
      </w:pPr>
      <w:r w:rsidRPr="00E459A5">
        <w:t>abrasion by the wind and wind-born solids;</w:t>
      </w:r>
    </w:p>
    <w:p w14:paraId="088DA0F4" w14:textId="4B44D3FE" w:rsidR="00C87E37" w:rsidRPr="00A6618C" w:rsidRDefault="00C87E37" w:rsidP="00C87E37">
      <w:pPr>
        <w:pStyle w:val="Bullet1"/>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09F5354A" w:rsidR="00C87E37" w:rsidRPr="00A6618C" w:rsidRDefault="00C87E37" w:rsidP="002E6133">
      <w:pPr>
        <w:pStyle w:val="Bullet1"/>
        <w:rPr>
          <w:color w:val="auto"/>
        </w:rPr>
      </w:pPr>
      <w:r w:rsidRPr="00A6618C">
        <w:rPr>
          <w:color w:val="auto"/>
        </w:rPr>
        <w:t xml:space="preserve">cracking and spalling of masonry due to corrosion </w:t>
      </w:r>
      <w:r w:rsidR="00E459A5" w:rsidRPr="00A6618C">
        <w:rPr>
          <w:color w:val="auto"/>
        </w:rPr>
        <w:t>of iron 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87E37">
      <w:pPr>
        <w:pStyle w:val="Bullet1"/>
        <w:rPr>
          <w:color w:val="auto"/>
        </w:rPr>
      </w:pPr>
      <w:r w:rsidRPr="00A6618C">
        <w:rPr>
          <w:color w:val="auto"/>
        </w:rPr>
        <w:t>impact caused by the installation of equipment;</w:t>
      </w:r>
    </w:p>
    <w:p w14:paraId="37043AB0" w14:textId="128FD302" w:rsidR="00C87E37" w:rsidRPr="00A6618C" w:rsidRDefault="00C87E37" w:rsidP="00C87E37">
      <w:pPr>
        <w:pStyle w:val="Bullet1"/>
        <w:rPr>
          <w:color w:val="auto"/>
        </w:rPr>
      </w:pPr>
      <w:r w:rsidRPr="00A6618C">
        <w:rPr>
          <w:color w:val="auto"/>
        </w:rPr>
        <w:t xml:space="preserve">chemical disintegration caused by pollutants in the atmosphere; </w:t>
      </w:r>
    </w:p>
    <w:p w14:paraId="384C4E7A" w14:textId="329EB91C" w:rsidR="00C87E37" w:rsidRPr="00A6618C" w:rsidRDefault="00C87E37" w:rsidP="00C87E37">
      <w:pPr>
        <w:pStyle w:val="Bullet1"/>
        <w:rPr>
          <w:color w:val="auto"/>
        </w:rPr>
      </w:pPr>
      <w:r w:rsidRPr="00A6618C">
        <w:rPr>
          <w:color w:val="auto"/>
        </w:rPr>
        <w:t>inadequate ventilation that causes a build-up of moisture on the inside of the tower.</w:t>
      </w:r>
    </w:p>
    <w:p w14:paraId="626B5E4F" w14:textId="6F91ED27" w:rsidR="00C87E37" w:rsidRPr="00061BB4" w:rsidRDefault="00C87E37" w:rsidP="00C87E37">
      <w:pPr>
        <w:pStyle w:val="Bullet1"/>
        <w:rPr>
          <w:color w:val="auto"/>
        </w:rPr>
      </w:pPr>
      <w:r w:rsidRPr="00A6618C">
        <w:rPr>
          <w:color w:val="auto"/>
        </w:rPr>
        <w:t xml:space="preserve">coating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87E37">
      <w:pPr>
        <w:pStyle w:val="BodyText"/>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87E37">
      <w:pPr>
        <w:pStyle w:val="BodyText"/>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87E37">
      <w:pPr>
        <w:pStyle w:val="BodyText"/>
      </w:pPr>
      <w:r w:rsidRPr="00061BB4">
        <w:lastRenderedPageBreak/>
        <w:t>Where lighthouse towers are normally closed, salt-related deterioration of stonework can be accelerated in response to a number of factors:</w:t>
      </w:r>
    </w:p>
    <w:p w14:paraId="54491EF6" w14:textId="2CDA1161" w:rsidR="00C87E37" w:rsidRPr="00E459A5" w:rsidRDefault="00C87E37" w:rsidP="002E6133">
      <w:pPr>
        <w:pStyle w:val="Bullet1"/>
      </w:pPr>
      <w:r w:rsidRPr="00E459A5">
        <w:t xml:space="preserve">Reduced airflow over stone surfaces has decreased evaporation and </w:t>
      </w:r>
      <w:r w:rsidR="00061BB4">
        <w:t xml:space="preserve">can </w:t>
      </w:r>
      <w:r w:rsidRPr="00E459A5">
        <w:t>lead to a significant increase in condensation and h</w:t>
      </w:r>
      <w:r w:rsidR="00061BB4">
        <w:t xml:space="preserve">ence longer periods of wetness.  </w:t>
      </w:r>
      <w:r w:rsidRPr="00E459A5">
        <w:t>These longer periods of surface wetness may facilitate salt penetration to greater depths within the stone by keeping salts mobile for a longer time.</w:t>
      </w:r>
    </w:p>
    <w:p w14:paraId="1435A54D" w14:textId="693703E9" w:rsidR="00C87E37" w:rsidRPr="00E459A5" w:rsidRDefault="00C87E37" w:rsidP="002E6133">
      <w:pPr>
        <w:pStyle w:val="Bullet1"/>
      </w:pPr>
      <w:r w:rsidRPr="00E459A5">
        <w:t>The installation of electrical dehumidifiers has locally accelerated decay by forci</w:t>
      </w:r>
      <w:r w:rsidR="00061BB4">
        <w:t xml:space="preserve">ng cyclic salt crystallisation.  </w:t>
      </w:r>
      <w:r w:rsidRPr="00E459A5">
        <w:t>Typically, this is manifest as efflorescence on stone surfaces and associated release of debris.</w:t>
      </w:r>
    </w:p>
    <w:p w14:paraId="223CC8AE" w14:textId="4B3E695E" w:rsidR="00C87E37" w:rsidRPr="00E459A5" w:rsidRDefault="00C87E37" w:rsidP="002E6133">
      <w:pPr>
        <w:pStyle w:val="Bullet1"/>
      </w:pPr>
      <w:r w:rsidRPr="00E459A5">
        <w:t>Installation of electric storage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Pr="00E459A5">
        <w:t>Because the capacity of the heaters is limited</w:t>
      </w:r>
      <w:r w:rsidR="00061BB4">
        <w:t>,</w:t>
      </w:r>
      <w:r w:rsidRPr="00E459A5">
        <w:t xml:space="preserve"> they tend to have a localised effect with decay concentrated around them.</w:t>
      </w:r>
    </w:p>
    <w:p w14:paraId="10EB8B8A" w14:textId="46BEB11A" w:rsidR="00C87E37" w:rsidRPr="00E459A5" w:rsidRDefault="00C87E37" w:rsidP="00E459A5">
      <w:pPr>
        <w:pStyle w:val="Heading3"/>
      </w:pPr>
      <w:bookmarkStart w:id="22" w:name="_Toc478640514"/>
      <w:r w:rsidRPr="00E459A5">
        <w:t>Preventive Maintenance</w:t>
      </w:r>
      <w:bookmarkEnd w:id="22"/>
    </w:p>
    <w:p w14:paraId="3754D5D2" w14:textId="479DD8D8" w:rsidR="00C87E37" w:rsidRPr="007B6D9D" w:rsidRDefault="00C87E37" w:rsidP="00C87E37">
      <w:pPr>
        <w:pStyle w:val="BodyText"/>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87E37">
      <w:pPr>
        <w:pStyle w:val="BodyText"/>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87E37">
      <w:pPr>
        <w:pStyle w:val="BodyText"/>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87E37">
      <w:pPr>
        <w:pStyle w:val="BodyText"/>
      </w:pPr>
      <w:r w:rsidRPr="007B6D9D">
        <w:t>Paint coatings have traditionally been applied to masonry structures to provide the AtoN daymark.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87E37">
      <w:pPr>
        <w:pStyle w:val="BodyText"/>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he structure’s internal fabric.</w:t>
      </w:r>
    </w:p>
    <w:p w14:paraId="4EFBA13D" w14:textId="2B0E0A91" w:rsidR="00C87E37" w:rsidRPr="00E459A5" w:rsidRDefault="00C87E37" w:rsidP="005405B2">
      <w:pPr>
        <w:pStyle w:val="Heading3"/>
      </w:pPr>
      <w:bookmarkStart w:id="23" w:name="_Toc478640515"/>
      <w:r w:rsidRPr="00E459A5">
        <w:t>Condition Assessment</w:t>
      </w:r>
      <w:bookmarkEnd w:id="23"/>
    </w:p>
    <w:p w14:paraId="2665795A" w14:textId="79DCBD64" w:rsidR="00C87E37" w:rsidRPr="004A10DF" w:rsidRDefault="004A10DF" w:rsidP="00C87E37">
      <w:pPr>
        <w:pStyle w:val="BodyText"/>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5405B2">
      <w:pPr>
        <w:pStyle w:val="Bullet1"/>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5405B2">
      <w:pPr>
        <w:pStyle w:val="Bullet1"/>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6C8353C6" w:rsidR="00C87E37" w:rsidRPr="004A10DF" w:rsidRDefault="008752D2" w:rsidP="005405B2">
      <w:pPr>
        <w:pStyle w:val="Bullet1"/>
        <w:rPr>
          <w:color w:val="auto"/>
        </w:rPr>
      </w:pPr>
      <w:r w:rsidRPr="004A10DF">
        <w:rPr>
          <w:color w:val="auto"/>
        </w:rPr>
        <w:lastRenderedPageBreak/>
        <w:t>check if</w:t>
      </w:r>
      <w:r w:rsidR="00C87E37" w:rsidRPr="004A10DF">
        <w:rPr>
          <w:color w:val="auto"/>
        </w:rPr>
        <w:t xml:space="preserve"> a portion of the structure </w:t>
      </w:r>
      <w:r w:rsidRPr="004A10DF">
        <w:rPr>
          <w:color w:val="auto"/>
        </w:rPr>
        <w:t xml:space="preserve">is exhibiting any evidence of </w:t>
      </w:r>
      <w:r w:rsidR="00C87E37" w:rsidRPr="004A10DF">
        <w:rPr>
          <w:color w:val="auto"/>
        </w:rPr>
        <w:t>settle</w:t>
      </w:r>
      <w:r w:rsidRPr="004A10DF">
        <w:rPr>
          <w:color w:val="auto"/>
        </w:rPr>
        <w:t>ment</w:t>
      </w:r>
      <w:r w:rsidR="004A10DF" w:rsidRPr="004A10DF">
        <w:rPr>
          <w:color w:val="auto"/>
        </w:rPr>
        <w:t>;</w:t>
      </w:r>
    </w:p>
    <w:p w14:paraId="0531B923" w14:textId="69BFE482" w:rsidR="004A10DF" w:rsidRPr="004A10DF" w:rsidRDefault="004A10DF" w:rsidP="004A10DF">
      <w:pPr>
        <w:pStyle w:val="Bullet1"/>
        <w:rPr>
          <w:color w:val="auto"/>
        </w:rPr>
      </w:pPr>
      <w:r w:rsidRPr="004A10DF">
        <w:rPr>
          <w:color w:val="auto"/>
        </w:rPr>
        <w:t>check for evidence of structural cracking;</w:t>
      </w:r>
    </w:p>
    <w:p w14:paraId="0898E484" w14:textId="1CC5E7FA" w:rsidR="004A10DF" w:rsidRPr="004A10DF" w:rsidRDefault="004A10DF" w:rsidP="005405B2">
      <w:pPr>
        <w:pStyle w:val="Bullet1"/>
        <w:rPr>
          <w:color w:val="auto"/>
        </w:rPr>
      </w:pPr>
      <w:r w:rsidRPr="004A10DF">
        <w:rPr>
          <w:color w:val="auto"/>
        </w:rPr>
        <w:t>check for evidence of any water ingress.</w:t>
      </w:r>
    </w:p>
    <w:p w14:paraId="62005A9B" w14:textId="10D55378" w:rsidR="00C87E37" w:rsidRPr="00E459A5" w:rsidRDefault="00C87E37" w:rsidP="005405B2">
      <w:pPr>
        <w:pStyle w:val="Heading3"/>
      </w:pPr>
      <w:bookmarkStart w:id="24" w:name="_Toc478640516"/>
      <w:r w:rsidRPr="00E459A5">
        <w:t>Repair Techniques</w:t>
      </w:r>
      <w:bookmarkEnd w:id="24"/>
    </w:p>
    <w:p w14:paraId="305F4921" w14:textId="3D8FD20C" w:rsidR="00C87E37" w:rsidRPr="0007050D" w:rsidRDefault="00C87E37" w:rsidP="00C87E37">
      <w:pPr>
        <w:pStyle w:val="BodyText"/>
      </w:pPr>
      <w:r w:rsidRPr="0007050D">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87E37">
      <w:pPr>
        <w:pStyle w:val="BodyText"/>
      </w:pPr>
      <w:r w:rsidRPr="0007050D">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87E37">
      <w:pPr>
        <w:pStyle w:val="BodyText"/>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5405B2">
      <w:pPr>
        <w:pStyle w:val="Bullet1"/>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5405B2">
      <w:pPr>
        <w:pStyle w:val="Bullet1"/>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5405B2">
      <w:pPr>
        <w:pStyle w:val="Bullet1"/>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87E37">
      <w:pPr>
        <w:pStyle w:val="Bullet1"/>
        <w:rPr>
          <w:color w:val="auto"/>
        </w:rPr>
      </w:pPr>
      <w:r w:rsidRPr="0007050D">
        <w:rPr>
          <w:color w:val="auto"/>
        </w:rPr>
        <w:t>train</w:t>
      </w:r>
      <w:r w:rsidR="0007050D" w:rsidRPr="0007050D">
        <w:rPr>
          <w:color w:val="auto"/>
        </w:rPr>
        <w:t>ing</w:t>
      </w:r>
      <w:r w:rsidRPr="0007050D">
        <w:rPr>
          <w:color w:val="auto"/>
        </w:rPr>
        <w:t xml:space="preserve"> some in-house maintenance staff in conservation techniques.</w:t>
      </w:r>
    </w:p>
    <w:p w14:paraId="63CF1C56" w14:textId="232262A3" w:rsidR="00C87E37" w:rsidRPr="00E459A5" w:rsidRDefault="00C87E37" w:rsidP="00A64582">
      <w:pPr>
        <w:pStyle w:val="Heading2"/>
      </w:pPr>
      <w:bookmarkStart w:id="25" w:name="_Toc478640517"/>
      <w:r w:rsidRPr="00E459A5">
        <w:t>Timber</w:t>
      </w:r>
      <w:bookmarkEnd w:id="25"/>
    </w:p>
    <w:p w14:paraId="792ED583" w14:textId="77777777" w:rsidR="005405B2" w:rsidRPr="00E459A5" w:rsidRDefault="005405B2" w:rsidP="005405B2">
      <w:pPr>
        <w:pStyle w:val="Heading2separationline"/>
      </w:pPr>
    </w:p>
    <w:p w14:paraId="1B7F03E8" w14:textId="14C1FBAD" w:rsidR="00C87E37" w:rsidRPr="00E459A5" w:rsidRDefault="00C87E37" w:rsidP="005405B2">
      <w:pPr>
        <w:pStyle w:val="Heading3"/>
      </w:pPr>
      <w:bookmarkStart w:id="26" w:name="_Toc478640518"/>
      <w:r w:rsidRPr="00E459A5">
        <w:t>Material description and properties</w:t>
      </w:r>
      <w:bookmarkEnd w:id="26"/>
    </w:p>
    <w:p w14:paraId="3AC759AD" w14:textId="560D5678" w:rsidR="00C87E37" w:rsidRPr="00694702" w:rsidRDefault="00C87E37" w:rsidP="00C87E37">
      <w:pPr>
        <w:pStyle w:val="BodyText"/>
      </w:pPr>
      <w:r w:rsidRPr="00E459A5">
        <w:t xml:space="preserve">Timber </w:t>
      </w:r>
      <w:r w:rsidRPr="00694702">
        <w:t>is a building material used in lighthouse construction.  Easily shaped by sawing, planing,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5405B2">
      <w:pPr>
        <w:pStyle w:val="Heading3"/>
      </w:pPr>
      <w:bookmarkStart w:id="27" w:name="_Toc478640519"/>
      <w:r>
        <w:t>Behaviour and Risks/</w:t>
      </w:r>
      <w:r w:rsidR="00C87E37" w:rsidRPr="00E459A5">
        <w:t>Issues</w:t>
      </w:r>
      <w:bookmarkEnd w:id="27"/>
    </w:p>
    <w:p w14:paraId="739323D7" w14:textId="77777777" w:rsidR="00C87E37" w:rsidRPr="00E459A5" w:rsidRDefault="00C87E37" w:rsidP="00C87E37">
      <w:pPr>
        <w:pStyle w:val="BodyText"/>
      </w:pPr>
      <w:r w:rsidRPr="00E459A5">
        <w:t>Causes of timber damage and decay include the following:</w:t>
      </w:r>
    </w:p>
    <w:p w14:paraId="6ED2E2CB" w14:textId="68251E73" w:rsidR="00C87E37" w:rsidRPr="00E459A5" w:rsidRDefault="00C87E37" w:rsidP="005405B2">
      <w:pPr>
        <w:pStyle w:val="Bullet1"/>
      </w:pPr>
      <w:r w:rsidRPr="00E459A5">
        <w:t>inherent design flaws or missing/damaged features that allow for the exposure of wood end grain to moisture or allow water to puddle or collect on wooden components;</w:t>
      </w:r>
    </w:p>
    <w:p w14:paraId="2B5370F8" w14:textId="730E1730" w:rsidR="00C87E37" w:rsidRPr="00E459A5" w:rsidRDefault="00C87E37" w:rsidP="005405B2">
      <w:pPr>
        <w:pStyle w:val="Bullet1"/>
      </w:pPr>
      <w:r w:rsidRPr="00E459A5">
        <w:t>lack of trim elements and metal flashings to protect the timber elements;</w:t>
      </w:r>
    </w:p>
    <w:p w14:paraId="3B21B13C" w14:textId="7E9C7E7A" w:rsidR="00C87E37" w:rsidRDefault="00C87E37" w:rsidP="005405B2">
      <w:pPr>
        <w:pStyle w:val="Bullet1"/>
      </w:pPr>
      <w:r w:rsidRPr="00E459A5">
        <w:lastRenderedPageBreak/>
        <w:t>failed coating systems that allow raw timber to come in contact with moisture;</w:t>
      </w:r>
    </w:p>
    <w:p w14:paraId="5DE6FE9A" w14:textId="607C2526" w:rsidR="008E480D" w:rsidRPr="00E459A5" w:rsidRDefault="008E480D" w:rsidP="005405B2">
      <w:pPr>
        <w:pStyle w:val="Bullet1"/>
      </w:pPr>
      <w:r>
        <w:t>dry rot and wet rot.</w:t>
      </w:r>
    </w:p>
    <w:p w14:paraId="0D8C6277" w14:textId="762B6B9B" w:rsidR="00C87E37" w:rsidRPr="00E459A5" w:rsidRDefault="00C87E37" w:rsidP="00C87E37">
      <w:pPr>
        <w:pStyle w:val="Bullet1"/>
      </w:pPr>
      <w:r w:rsidRPr="00E459A5">
        <w:t>attack by fungus, insects, or other pests.</w:t>
      </w:r>
    </w:p>
    <w:p w14:paraId="5DAA2FF8" w14:textId="7ACC09C6" w:rsidR="00C87E37" w:rsidRPr="00E459A5" w:rsidRDefault="00C87E37" w:rsidP="005405B2">
      <w:pPr>
        <w:pStyle w:val="Heading3"/>
      </w:pPr>
      <w:bookmarkStart w:id="28" w:name="_Toc478640520"/>
      <w:r w:rsidRPr="00E459A5">
        <w:t>Preventive Maintenance</w:t>
      </w:r>
      <w:bookmarkEnd w:id="28"/>
    </w:p>
    <w:p w14:paraId="64FF1488" w14:textId="59975E90" w:rsidR="00C87E37" w:rsidRPr="00E459A5" w:rsidRDefault="005405B2" w:rsidP="005405B2">
      <w:pPr>
        <w:pStyle w:val="Bullet1"/>
      </w:pPr>
      <w:r w:rsidRPr="00E459A5">
        <w:t>p</w:t>
      </w:r>
      <w:r w:rsidR="00C87E37" w:rsidRPr="00E459A5">
        <w:t>reservation treatment systems can be used to protect the integrity of the timber</w:t>
      </w:r>
      <w:r w:rsidRPr="00E459A5">
        <w:t>;</w:t>
      </w:r>
    </w:p>
    <w:p w14:paraId="28C3A4A3" w14:textId="1F139594" w:rsidR="00C87E37" w:rsidRPr="00E459A5" w:rsidRDefault="005405B2" w:rsidP="005405B2">
      <w:pPr>
        <w:pStyle w:val="Bullet1"/>
      </w:pPr>
      <w:r w:rsidRPr="00E459A5">
        <w:t>p</w:t>
      </w:r>
      <w:r w:rsidR="00C87E37" w:rsidRPr="00E459A5">
        <w:t>rotective surface coatings are essential with appropriate surface preparation and correct application of the paint system</w:t>
      </w:r>
      <w:r w:rsidRPr="00E459A5">
        <w:t>;</w:t>
      </w:r>
    </w:p>
    <w:p w14:paraId="4A865FC7" w14:textId="4BEF32BB" w:rsidR="00C87E37" w:rsidRPr="00E459A5" w:rsidRDefault="005405B2" w:rsidP="00C87E37">
      <w:pPr>
        <w:pStyle w:val="Bullet1"/>
      </w:pPr>
      <w:r w:rsidRPr="00E459A5">
        <w:t>w</w:t>
      </w:r>
      <w:r w:rsidR="00C87E37" w:rsidRPr="00E459A5">
        <w:t>here enclosed lighthouses are constructed of timber, the provision of adequate ventilation should be considered in order to ensure that environmental conditions within the structure protect the timber from phy</w:t>
      </w:r>
      <w:r w:rsidRPr="00E459A5">
        <w:t>sical and biological decay.</w:t>
      </w:r>
    </w:p>
    <w:p w14:paraId="20154503" w14:textId="327A0714" w:rsidR="00C87E37" w:rsidRPr="00E459A5" w:rsidRDefault="00C87E37" w:rsidP="005405B2">
      <w:pPr>
        <w:pStyle w:val="Heading3"/>
      </w:pPr>
      <w:bookmarkStart w:id="29" w:name="_Toc478640521"/>
      <w:r w:rsidRPr="00E459A5">
        <w:t>Condition Assessment</w:t>
      </w:r>
      <w:bookmarkEnd w:id="29"/>
    </w:p>
    <w:p w14:paraId="6B055742" w14:textId="6D14BCBA" w:rsidR="00C87E37" w:rsidRPr="00E459A5" w:rsidRDefault="00C87E37" w:rsidP="00C87E37">
      <w:pPr>
        <w:pStyle w:val="BodyText"/>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typically referred to as </w:t>
      </w:r>
      <w:r w:rsidR="00B80145" w:rsidRPr="00E459A5">
        <w:t>‘</w:t>
      </w:r>
      <w:r w:rsidRPr="00E459A5">
        <w:t>woodworm</w:t>
      </w:r>
      <w:r w:rsidR="00B80145" w:rsidRPr="00E459A5">
        <w:t>’</w:t>
      </w:r>
      <w:r w:rsidRPr="00E459A5">
        <w:t xml:space="preserve">, 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87E37">
      <w:pPr>
        <w:pStyle w:val="BodyText"/>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87E37">
      <w:pPr>
        <w:pStyle w:val="BodyText"/>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5405B2">
      <w:pPr>
        <w:pStyle w:val="Heading3"/>
      </w:pPr>
      <w:bookmarkStart w:id="30" w:name="_Toc478640522"/>
      <w:r w:rsidRPr="00E459A5">
        <w:t>Repair Techniques</w:t>
      </w:r>
      <w:bookmarkEnd w:id="30"/>
    </w:p>
    <w:p w14:paraId="2CBA9E1D" w14:textId="4EA1D705" w:rsidR="00C87E37" w:rsidRPr="00E459A5" w:rsidRDefault="00C87E37" w:rsidP="00C87E37">
      <w:pPr>
        <w:pStyle w:val="BodyText"/>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87E37">
      <w:pPr>
        <w:pStyle w:val="BodyText"/>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87E37">
      <w:pPr>
        <w:pStyle w:val="BodyText"/>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87E37">
      <w:pPr>
        <w:pStyle w:val="BodyText"/>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A64582">
      <w:pPr>
        <w:pStyle w:val="Heading2"/>
      </w:pPr>
      <w:bookmarkStart w:id="31" w:name="_Toc478640523"/>
      <w:r w:rsidRPr="00E459A5">
        <w:lastRenderedPageBreak/>
        <w:t>Concrete</w:t>
      </w:r>
      <w:bookmarkEnd w:id="31"/>
    </w:p>
    <w:p w14:paraId="4FC3FC68" w14:textId="77777777" w:rsidR="00A217F5" w:rsidRPr="00E459A5" w:rsidRDefault="00A217F5" w:rsidP="00A217F5">
      <w:pPr>
        <w:pStyle w:val="Heading2separationline"/>
      </w:pPr>
    </w:p>
    <w:p w14:paraId="1DBEAAEE" w14:textId="2CB6F15B" w:rsidR="00C87E37" w:rsidRPr="00E459A5" w:rsidRDefault="00C87E37" w:rsidP="00A217F5">
      <w:pPr>
        <w:pStyle w:val="Heading3"/>
      </w:pPr>
      <w:bookmarkStart w:id="32" w:name="_Toc478640524"/>
      <w:r w:rsidRPr="00E459A5">
        <w:t>Material description and properties</w:t>
      </w:r>
      <w:bookmarkEnd w:id="32"/>
    </w:p>
    <w:p w14:paraId="36B0319F" w14:textId="77777777" w:rsidR="00C87E37" w:rsidRPr="002E6133" w:rsidRDefault="00C87E37" w:rsidP="00C87E37">
      <w:pPr>
        <w:pStyle w:val="BodyText"/>
      </w:pPr>
      <w:r w:rsidRPr="002E6133">
        <w:t>Concrete is a construction material used for ATON structures due to its relatively low cost and durability.  Types of concrete include:</w:t>
      </w:r>
    </w:p>
    <w:p w14:paraId="206C6D57" w14:textId="70BAD6FF" w:rsidR="00C87E37" w:rsidRPr="00E459A5" w:rsidRDefault="00A217F5" w:rsidP="002E6133">
      <w:pPr>
        <w:pStyle w:val="Bullet1"/>
      </w:pPr>
      <w:r w:rsidRPr="002E6133">
        <w:rPr>
          <w:b/>
          <w:color w:val="auto"/>
        </w:rPr>
        <w:t>U</w:t>
      </w:r>
      <w:r w:rsidR="00C87E37" w:rsidRPr="002E6133">
        <w:rPr>
          <w:b/>
          <w:color w:val="auto"/>
        </w:rPr>
        <w:t>nreinforced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C87E37" w:rsidRPr="002E6133">
        <w:rPr>
          <w:color w:val="auto"/>
        </w:rPr>
        <w:t xml:space="preserve">It gets its name from the fact that it does not have any </w:t>
      </w:r>
      <w:r w:rsidR="00C87E37" w:rsidRPr="00E459A5">
        <w:t>steel reinforcing bars.  Unreinforced concre</w:t>
      </w:r>
      <w:r w:rsidR="002E6133">
        <w:t>te, however, is relatively weak</w:t>
      </w:r>
      <w:r w:rsidR="00C87E37" w:rsidRPr="00E459A5">
        <w:t>.</w:t>
      </w:r>
    </w:p>
    <w:p w14:paraId="7413506F" w14:textId="67E6E070" w:rsidR="00E459A5" w:rsidRDefault="00C87E37" w:rsidP="00E459A5">
      <w:pPr>
        <w:pStyle w:val="Bullet1"/>
      </w:pPr>
      <w:r w:rsidRPr="00E459A5">
        <w:rPr>
          <w:b/>
        </w:rPr>
        <w:t>Reinforced concrete</w:t>
      </w:r>
      <w:r w:rsidRPr="00E459A5">
        <w:t xml:space="preserve"> is concrete strengthened by the inclusion of </w:t>
      </w:r>
      <w:r w:rsidR="002E6133" w:rsidRPr="00E459A5">
        <w:t xml:space="preserve">steel reinforcing </w:t>
      </w:r>
      <w:r w:rsidRPr="00E459A5">
        <w:t>bars, which increase the tensile strength of concrete</w:t>
      </w:r>
      <w:r w:rsidR="002E6133">
        <w:t>.</w:t>
      </w:r>
    </w:p>
    <w:p w14:paraId="7AAB6E81" w14:textId="520BED31" w:rsidR="00C87E37" w:rsidRPr="00E459A5" w:rsidRDefault="00C87E37" w:rsidP="00E459A5">
      <w:pPr>
        <w:pStyle w:val="Bullet1text"/>
      </w:pPr>
      <w:r w:rsidRPr="00E459A5">
        <w:t>Both unreinforced and reinforced concrete can be either cast in</w:t>
      </w:r>
      <w:r w:rsidR="00C430B9">
        <w:t>-situ</w:t>
      </w:r>
      <w:r w:rsidRPr="00E459A5">
        <w:t xml:space="preserve"> or precast.</w:t>
      </w:r>
    </w:p>
    <w:p w14:paraId="1DBB4B25" w14:textId="04F5530B" w:rsidR="00C87E37" w:rsidRPr="00E459A5" w:rsidRDefault="00C430B9" w:rsidP="002E6133">
      <w:pPr>
        <w:pStyle w:val="Bullet1"/>
      </w:pPr>
      <w:r w:rsidRPr="002E6133">
        <w:rPr>
          <w:b/>
        </w:rPr>
        <w:t xml:space="preserve">Cast </w:t>
      </w:r>
      <w:r w:rsidR="00C87E37" w:rsidRPr="002E6133">
        <w:rPr>
          <w:b/>
        </w:rPr>
        <w:t>in-situ concrete</w:t>
      </w:r>
      <w:r w:rsidR="00C87E37" w:rsidRPr="00E459A5">
        <w:t xml:space="preserve"> is poured on</w:t>
      </w:r>
      <w:r>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69ABC184" w:rsidR="00C87E37" w:rsidRPr="00E459A5" w:rsidRDefault="00C87E37" w:rsidP="00B67B2C">
      <w:pPr>
        <w:pStyle w:val="Bullet1"/>
      </w:pPr>
      <w:r w:rsidRPr="009B1E9A">
        <w:rPr>
          <w:b/>
        </w:rPr>
        <w:t>Precast concrete</w:t>
      </w:r>
      <w:r w:rsidRPr="00E459A5">
        <w:t xml:space="preserve"> is moulded offsite into building components</w:t>
      </w:r>
      <w:r w:rsidR="009B1E9A">
        <w:t xml:space="preserve">.  </w:t>
      </w:r>
      <w:r w:rsidRPr="00E459A5">
        <w:t>These are transported to and assembled on site to form the structure.</w:t>
      </w:r>
    </w:p>
    <w:p w14:paraId="3943741D" w14:textId="05414C77" w:rsidR="00C87E37" w:rsidRPr="00E459A5" w:rsidRDefault="00C87E37" w:rsidP="00B67B2C">
      <w:pPr>
        <w:pStyle w:val="Bullet1"/>
      </w:pPr>
      <w:r w:rsidRPr="009B1E9A">
        <w:rPr>
          <w:b/>
        </w:rPr>
        <w:t>Prestressed concrete</w:t>
      </w:r>
      <w:r w:rsidRPr="00E459A5">
        <w:t xml:space="preserve"> is concrete that has had internal stresses introduced to counteract the tensile stresses that will be imposed in service</w:t>
      </w:r>
      <w:r w:rsidR="009B1E9A">
        <w:t xml:space="preserve">.   </w:t>
      </w:r>
      <w:r w:rsidRPr="00E459A5">
        <w:t>The stress is usually imposed by tendons of individual hard-drawn wires, cables of hard-drawn wires, or bars of high strength alloy steel.  Prestressing may be achieved either by pre-tensioning or by post-tensioning.</w:t>
      </w:r>
    </w:p>
    <w:p w14:paraId="4AB145F2" w14:textId="3E6A7E4B" w:rsidR="00C87E37" w:rsidRPr="00E459A5" w:rsidRDefault="00A217F5" w:rsidP="00B67B2C">
      <w:pPr>
        <w:pStyle w:val="Bullet1"/>
      </w:pPr>
      <w:r w:rsidRPr="009B1E9A">
        <w:rPr>
          <w:b/>
        </w:rPr>
        <w:t>Ultra-high</w:t>
      </w:r>
      <w:r w:rsidR="00C87E37" w:rsidRPr="009B1E9A">
        <w:rPr>
          <w:b/>
        </w:rPr>
        <w:t xml:space="preserve"> performance fibre reinforced concrete</w:t>
      </w:r>
      <w:r w:rsidR="00C87E37" w:rsidRPr="00E459A5">
        <w:t xml:space="preserve"> is a type of reinforced concrete</w:t>
      </w:r>
      <w:r w:rsidR="009B1E9A">
        <w:t xml:space="preserve"> with exceptional performance.   </w:t>
      </w:r>
      <w:r w:rsidR="00C87E37" w:rsidRPr="00E459A5">
        <w:t>Its mix de</w:t>
      </w:r>
      <w:r w:rsidR="009B1E9A">
        <w:t>sign makes use of superplasticis</w:t>
      </w:r>
      <w:r w:rsidR="00C87E37" w:rsidRPr="00E459A5">
        <w:t>ers,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Pr="00E459A5">
        <w:t>ful in the marine environment.</w:t>
      </w:r>
    </w:p>
    <w:p w14:paraId="0DD532A7" w14:textId="7C8C05D9" w:rsidR="00C87E37" w:rsidRPr="00E459A5" w:rsidRDefault="00C87E37" w:rsidP="00A217F5">
      <w:pPr>
        <w:pStyle w:val="Heading3"/>
      </w:pPr>
      <w:bookmarkStart w:id="33" w:name="_Toc478640525"/>
      <w:r w:rsidRPr="00E459A5">
        <w:t>Behaviour and Risks/Issues</w:t>
      </w:r>
      <w:bookmarkEnd w:id="33"/>
    </w:p>
    <w:p w14:paraId="4704ED0F" w14:textId="77777777" w:rsidR="00C87E37" w:rsidRPr="00E459A5" w:rsidRDefault="00C87E37" w:rsidP="00C87E37">
      <w:pPr>
        <w:pStyle w:val="BodyText"/>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2461FCC8" w:rsidR="00C87E37" w:rsidRPr="00E459A5" w:rsidRDefault="00C87E37" w:rsidP="00B67B2C">
      <w:pPr>
        <w:pStyle w:val="Bullet1"/>
      </w:pPr>
      <w:r w:rsidRPr="00235EB0">
        <w:rPr>
          <w:b/>
        </w:rPr>
        <w:t>Cracking</w:t>
      </w:r>
      <w:r w:rsidRPr="00E459A5">
        <w:t xml:space="preserve"> occurs over time in virtu</w:t>
      </w:r>
      <w:r w:rsidR="00235EB0">
        <w:t xml:space="preserve">ally all concrete.  </w:t>
      </w:r>
      <w:r w:rsidRPr="00E459A5">
        <w:t xml:space="preserve">Cracks vary in depth, width, direction, pattern, location, and cause. Cracks can be either active or dormant (inactive).  Active cracks widen, deepen, or migrate through the concrete. </w:t>
      </w:r>
      <w:r w:rsidR="00235EB0">
        <w:t xml:space="preserve"> </w:t>
      </w:r>
      <w:r w:rsidRPr="00E459A5">
        <w:t xml:space="preserve">Dormant cracks remain unchanged. </w:t>
      </w:r>
      <w:r w:rsidR="00235EB0">
        <w:t xml:space="preserve"> </w:t>
      </w:r>
      <w:r w:rsidRPr="00E459A5">
        <w:t>Some dormant cracks, such as those caused by shrinkage during the curing process, pose no danger, but if left unrepaired, they can provide convenient channels for moisture penetration, which normally causes further damage.</w:t>
      </w:r>
    </w:p>
    <w:p w14:paraId="687137E9" w14:textId="1F32056F" w:rsidR="00C87E37" w:rsidRPr="00E459A5" w:rsidRDefault="00C87E37" w:rsidP="00B67B2C">
      <w:pPr>
        <w:pStyle w:val="Bullet1"/>
      </w:pPr>
      <w:r w:rsidRPr="00235EB0">
        <w:rPr>
          <w:b/>
        </w:rPr>
        <w:t>Spalling</w:t>
      </w:r>
      <w:r w:rsidRPr="00E459A5">
        <w:t xml:space="preserve"> is the loss of surface material in patches </w:t>
      </w:r>
      <w:r w:rsidR="00414B60">
        <w:t>of varying size</w:t>
      </w:r>
      <w:r w:rsidR="00235EB0">
        <w:t xml:space="preserve">.  </w:t>
      </w:r>
      <w:r w:rsidRPr="00E459A5">
        <w:t>It occurs when reinforcing bars corrode, thus creating high stresses within the concrete.</w:t>
      </w:r>
      <w:r w:rsidR="00235EB0">
        <w:t xml:space="preserve">  </w:t>
      </w:r>
      <w:r w:rsidRPr="00E459A5">
        <w:t>As a result, chunks of con</w:t>
      </w:r>
      <w:r w:rsidR="00235EB0">
        <w:t xml:space="preserve">crete break off from the surface.  </w:t>
      </w:r>
      <w:r w:rsidRPr="00E459A5">
        <w:t>Similar damage can occur when water absorbed by porous aggregates freezes.  Paints or sealants, which trap moisture beneath the surface of the impermeable ba</w:t>
      </w:r>
      <w:r w:rsidR="00BD2CF2" w:rsidRPr="00E459A5">
        <w:t>rrier can also cause spalling.</w:t>
      </w:r>
    </w:p>
    <w:p w14:paraId="5A7AE073" w14:textId="14512D31" w:rsidR="00C87E37" w:rsidRPr="00E459A5" w:rsidRDefault="00C87E37" w:rsidP="00B67B2C">
      <w:pPr>
        <w:pStyle w:val="Bullet1"/>
      </w:pPr>
      <w:r w:rsidRPr="006567C1">
        <w:rPr>
          <w:b/>
        </w:rPr>
        <w:t>Deflection</w:t>
      </w:r>
      <w:r w:rsidRPr="00E459A5">
        <w:t xml:space="preserve"> is the bending or sagging of concrete beams, columns, joists, or slabs, and can seriously affect both the strength and structural soundness of con</w:t>
      </w:r>
      <w:r w:rsidR="00414B60">
        <w:t>crete</w:t>
      </w:r>
      <w:r w:rsidR="006567C1">
        <w:t xml:space="preserve">.  </w:t>
      </w:r>
      <w:r w:rsidRPr="00E459A5">
        <w:t>It can be produced by overloading, by corrosion, by inadequate construction techniques, or by concre</w:t>
      </w:r>
      <w:r w:rsidR="00BD2CF2" w:rsidRPr="00E459A5">
        <w:t>te creep (long-term shrinkage).</w:t>
      </w:r>
    </w:p>
    <w:p w14:paraId="370190D1" w14:textId="5D0B96CB" w:rsidR="00C87E37" w:rsidRPr="00E459A5" w:rsidRDefault="00C87E37" w:rsidP="00B67B2C">
      <w:pPr>
        <w:pStyle w:val="Bullet1"/>
      </w:pPr>
      <w:r w:rsidRPr="006567C1">
        <w:rPr>
          <w:b/>
        </w:rPr>
        <w:t>Erosion</w:t>
      </w:r>
      <w:r w:rsidRPr="00E459A5">
        <w:t xml:space="preserve"> is the weathering of the concrete surface by wind, rain</w:t>
      </w:r>
      <w:r w:rsidR="00414B60">
        <w:t>, snow, and salt air or spray</w:t>
      </w:r>
      <w:r w:rsidR="006567C1">
        <w:t xml:space="preserve">.  </w:t>
      </w:r>
      <w:r w:rsidRPr="00E459A5">
        <w:t>Erosion can also be caused by the mechanical action of water channel</w:t>
      </w:r>
      <w:r w:rsidR="00C05EFB" w:rsidRPr="00E459A5">
        <w:t>l</w:t>
      </w:r>
      <w:r w:rsidRPr="00E459A5">
        <w:t>ed over concrete by inadequate drainage.</w:t>
      </w:r>
    </w:p>
    <w:p w14:paraId="669D9D3C" w14:textId="15F8B8A1" w:rsidR="006567C1" w:rsidRDefault="00C87E37" w:rsidP="00B67B2C">
      <w:pPr>
        <w:pStyle w:val="Bullet1"/>
      </w:pPr>
      <w:r w:rsidRPr="006567C1">
        <w:rPr>
          <w:b/>
        </w:rPr>
        <w:lastRenderedPageBreak/>
        <w:t>Corrosion</w:t>
      </w:r>
      <w:r w:rsidRPr="00E459A5">
        <w:t>, the rusting of reinforcing bars in concr</w:t>
      </w:r>
      <w:r w:rsidR="00414B60">
        <w:t>ete, can be a serious problem</w:t>
      </w:r>
      <w:r w:rsidR="006567C1">
        <w:t xml:space="preserve">.  </w:t>
      </w:r>
      <w:r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6567C1">
      <w:pPr>
        <w:pStyle w:val="Bullet1"/>
        <w:numPr>
          <w:ilvl w:val="1"/>
          <w:numId w:val="1"/>
        </w:numPr>
      </w:pPr>
      <w:r w:rsidRPr="00E459A5">
        <w:t xml:space="preserve">First, by carbonation, which occurs when carbon dioxide in the air reacts chemically with cement paste at the surface and reduces the alkalinity of the concrete.  </w:t>
      </w:r>
    </w:p>
    <w:p w14:paraId="1C80DCFB" w14:textId="77777777" w:rsidR="006567C1" w:rsidRDefault="00C87E37" w:rsidP="006567C1">
      <w:pPr>
        <w:pStyle w:val="Bullet1"/>
        <w:numPr>
          <w:ilvl w:val="1"/>
          <w:numId w:val="1"/>
        </w:numPr>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6567C1">
      <w:pPr>
        <w:pStyle w:val="Bullet1"/>
        <w:numPr>
          <w:ilvl w:val="0"/>
          <w:numId w:val="0"/>
        </w:numPr>
        <w:ind w:left="425"/>
      </w:pPr>
      <w:r w:rsidRPr="00E459A5">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7F4D0F5E" w:rsidR="00C87E37" w:rsidRPr="00E459A5" w:rsidRDefault="00C87E37" w:rsidP="00414B60">
      <w:pPr>
        <w:pStyle w:val="Bullet1"/>
      </w:pPr>
      <w:r w:rsidRPr="00414B60">
        <w:rPr>
          <w:b/>
        </w:rPr>
        <w:t>Aggregate Segregation</w:t>
      </w:r>
      <w:r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05EFB">
      <w:pPr>
        <w:pStyle w:val="Heading3"/>
      </w:pPr>
      <w:bookmarkStart w:id="34" w:name="_Toc478640526"/>
      <w:r w:rsidRPr="00E459A5">
        <w:t>Preventive Maintenance</w:t>
      </w:r>
      <w:bookmarkEnd w:id="34"/>
    </w:p>
    <w:p w14:paraId="147ABF52" w14:textId="10C6FB14" w:rsidR="00C87E37" w:rsidRPr="00A00383" w:rsidRDefault="00C87E37" w:rsidP="00C87E37">
      <w:pPr>
        <w:pStyle w:val="BodyText"/>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87E37">
      <w:pPr>
        <w:pStyle w:val="BodyText"/>
      </w:pPr>
      <w:r w:rsidRPr="0069473F">
        <w:t xml:space="preserve">When designing concrete structures to resist aggressive environments, a strong, dense concrete with low </w:t>
      </w:r>
      <w:r w:rsidRPr="00A00383">
        <w:t xml:space="preserve"> p</w:t>
      </w:r>
      <w:r w:rsidRPr="0069473F">
        <w:t xml:space="preserve">ermeability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6A132E59" w:rsidR="00C87E37" w:rsidRPr="00E459A5" w:rsidRDefault="004D5AEA" w:rsidP="00B67B2C">
      <w:pPr>
        <w:pStyle w:val="Bullet1"/>
      </w:pPr>
      <w:r>
        <w:rPr>
          <w:b/>
        </w:rPr>
        <w:t>c</w:t>
      </w:r>
      <w:r w:rsidR="00C87E37" w:rsidRPr="00F35CCA">
        <w:rPr>
          <w:b/>
        </w:rPr>
        <w:t>ement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 and bleeding.</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 the workability will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05EFB">
      <w:pPr>
        <w:pStyle w:val="Bullet1"/>
      </w:pPr>
      <w:r>
        <w:rPr>
          <w:b/>
        </w:rPr>
        <w:t>c</w:t>
      </w:r>
      <w:r w:rsidR="00C87E37" w:rsidRPr="00414B60">
        <w:rPr>
          <w:b/>
        </w:rPr>
        <w:t>ompaction</w:t>
      </w:r>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05EFB">
      <w:pPr>
        <w:pStyle w:val="Bullet1"/>
      </w:pPr>
      <w:r>
        <w:rPr>
          <w:b/>
        </w:rPr>
        <w:t>c</w:t>
      </w:r>
      <w:r w:rsidR="00C87E37" w:rsidRPr="00414B60">
        <w:rPr>
          <w:b/>
        </w:rPr>
        <w:t>uring</w:t>
      </w:r>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05EFB">
      <w:pPr>
        <w:pStyle w:val="Bullet1"/>
      </w:pPr>
      <w:r>
        <w:rPr>
          <w:b/>
        </w:rPr>
        <w:t>c</w:t>
      </w:r>
      <w:r w:rsidR="00C87E37" w:rsidRPr="00414B60">
        <w:rPr>
          <w:b/>
        </w:rPr>
        <w:t>over to reinforcement</w:t>
      </w:r>
      <w:r w:rsidR="00C87E37" w:rsidRPr="00E459A5">
        <w:t xml:space="preserve"> - thickness of concrete cover must comply with codes of practice for specific applications.</w:t>
      </w:r>
    </w:p>
    <w:p w14:paraId="611ABB5A" w14:textId="32D29900" w:rsidR="00C87E37" w:rsidRPr="00E459A5" w:rsidRDefault="004D5AEA" w:rsidP="00B67B2C">
      <w:pPr>
        <w:pStyle w:val="Bullet1"/>
      </w:pPr>
      <w:r>
        <w:rPr>
          <w:b/>
        </w:rPr>
        <w:t>p</w:t>
      </w:r>
      <w:r w:rsidR="00C87E37" w:rsidRPr="00F35CCA">
        <w:rPr>
          <w:b/>
        </w:rPr>
        <w:t>ermeability</w:t>
      </w:r>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E5D56CC" w:rsidR="00C87E37" w:rsidRPr="00E459A5" w:rsidRDefault="004D5AEA" w:rsidP="00B67B2C">
      <w:pPr>
        <w:pStyle w:val="Bullet1"/>
      </w:pPr>
      <w:r>
        <w:rPr>
          <w:b/>
        </w:rPr>
        <w:t>r</w:t>
      </w:r>
      <w:r w:rsidR="00C87E37" w:rsidRPr="00F35CCA">
        <w:rPr>
          <w:b/>
        </w:rPr>
        <w:t>einforcement</w:t>
      </w:r>
      <w:r w:rsidR="00C87E37" w:rsidRPr="00E459A5">
        <w:t xml:space="preserve"> – typically mild steel reinforcement i</w:t>
      </w:r>
      <w:r w:rsidR="00C05EFB" w:rsidRPr="00E459A5">
        <w:t>s used in reinforced concrete.</w:t>
      </w:r>
      <w:r w:rsidR="00F35CCA">
        <w:t xml:space="preserve">  </w:t>
      </w:r>
      <w:r w:rsidR="00C87E37" w:rsidRPr="00E459A5">
        <w:t>Consideration could be given to using stainless steel 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87E37">
      <w:pPr>
        <w:pStyle w:val="BodyText"/>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 xml:space="preserve">This gel absorbs water, </w:t>
      </w:r>
      <w:r w:rsidRPr="00E459A5">
        <w:lastRenderedPageBreak/>
        <w:t>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2EA25D98" w:rsidR="00C87E37" w:rsidRPr="00E459A5" w:rsidRDefault="00C87E37" w:rsidP="00C87E37">
      <w:pPr>
        <w:pStyle w:val="BodyText"/>
      </w:pPr>
      <w:r w:rsidRPr="00E459A5">
        <w:t xml:space="preserve">Cathodic protection is a widely used and effective method of corrosion control. </w:t>
      </w:r>
      <w:r w:rsidR="00414B60">
        <w:t xml:space="preserve"> </w:t>
      </w:r>
      <w:r w:rsidRPr="00E459A5">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p>
    <w:p w14:paraId="0DED8F68" w14:textId="0D031582" w:rsidR="00C87E37" w:rsidRPr="00E459A5" w:rsidRDefault="00C87E37" w:rsidP="00C87E37">
      <w:pPr>
        <w:pStyle w:val="BodyText"/>
      </w:pPr>
      <w:r w:rsidRPr="00E459A5">
        <w:t>Paint coatings have traditionally been applied to concrete structures to provide the AtoN daymark.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05EFB">
      <w:pPr>
        <w:pStyle w:val="Heading3"/>
      </w:pPr>
      <w:bookmarkStart w:id="35" w:name="_Toc478640527"/>
      <w:r w:rsidRPr="00E459A5">
        <w:t>Condition Assessment</w:t>
      </w:r>
      <w:bookmarkEnd w:id="35"/>
    </w:p>
    <w:p w14:paraId="46E2CD68" w14:textId="33C2E86E" w:rsidR="002E1E5A" w:rsidRPr="0069633C" w:rsidRDefault="002E1E5A" w:rsidP="00C87E37">
      <w:pPr>
        <w:pStyle w:val="BodyText"/>
      </w:pPr>
      <w:r w:rsidRPr="0069633C">
        <w:t>Before any visual inspection is carried out, all relevant structural drawings should be reviewed to gain an understanding the structure design.</w:t>
      </w:r>
    </w:p>
    <w:p w14:paraId="28E9F18F" w14:textId="37B86072" w:rsidR="00C87E37" w:rsidRPr="0069633C" w:rsidRDefault="00C87E37" w:rsidP="00C87E37">
      <w:pPr>
        <w:pStyle w:val="BodyText"/>
      </w:pPr>
      <w:r w:rsidRPr="0069633C">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87E37">
      <w:pPr>
        <w:pStyle w:val="BodyText"/>
      </w:pPr>
      <w:r w:rsidRPr="0069633C">
        <w:t>Check for evidence of chemical deterioration, abra</w:t>
      </w:r>
      <w:r w:rsidR="00C05EFB" w:rsidRPr="0069633C">
        <w:t>sion wear and overload damage.</w:t>
      </w:r>
    </w:p>
    <w:p w14:paraId="6815FE15" w14:textId="6258411F" w:rsidR="00C87E37" w:rsidRPr="0069633C" w:rsidRDefault="00C87E37" w:rsidP="00C87E37">
      <w:pPr>
        <w:pStyle w:val="BodyText"/>
      </w:pPr>
      <w:r w:rsidRPr="0069633C">
        <w:t>Check for efflorescence</w:t>
      </w:r>
      <w:r w:rsidR="004D5AEA">
        <w:t>,</w:t>
      </w:r>
      <w:r w:rsidRPr="0069633C">
        <w:t xml:space="preserve"> which could indicate water infiltration.</w:t>
      </w:r>
    </w:p>
    <w:p w14:paraId="4BAC0F10" w14:textId="7C6E1CA3" w:rsidR="00C87E37" w:rsidRPr="0069633C" w:rsidRDefault="00C87E37" w:rsidP="00C87E37">
      <w:pPr>
        <w:pStyle w:val="BodyText"/>
      </w:pPr>
      <w:r w:rsidRPr="0069633C">
        <w:t>Check previous repair patches as these repairs are signs o</w:t>
      </w:r>
      <w:r w:rsidR="00C05EFB" w:rsidRPr="0069633C">
        <w:t>f past damage or deterioration.</w:t>
      </w:r>
    </w:p>
    <w:p w14:paraId="75E40E2F" w14:textId="45A1A3C9" w:rsidR="0069473F" w:rsidRPr="0069633C" w:rsidRDefault="002E1E5A" w:rsidP="0069473F">
      <w:pPr>
        <w:pStyle w:val="BodyText"/>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87E37">
      <w:pPr>
        <w:pStyle w:val="BodyText"/>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05EFB">
      <w:pPr>
        <w:pStyle w:val="Heading3"/>
      </w:pPr>
      <w:bookmarkStart w:id="36" w:name="_Toc478640528"/>
      <w:r w:rsidRPr="00E459A5">
        <w:t>Repair Techniques</w:t>
      </w:r>
      <w:bookmarkEnd w:id="36"/>
    </w:p>
    <w:p w14:paraId="2D645F5A" w14:textId="1FA037E9" w:rsidR="00C87E37" w:rsidRPr="00E459A5" w:rsidRDefault="00C87E37" w:rsidP="00C87E37">
      <w:pPr>
        <w:pStyle w:val="BodyText"/>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Active cracks may be filled with sealants that will adhere to the sides of the cracks and will compress or expand during crack movement.  Large cracks or spalling may require reconstruction of the affected area.</w:t>
      </w:r>
    </w:p>
    <w:p w14:paraId="79124957" w14:textId="225E2FF7" w:rsidR="00C87E37" w:rsidRPr="00E459A5" w:rsidRDefault="00C87E37" w:rsidP="00C87E37">
      <w:pPr>
        <w:pStyle w:val="BodyText"/>
      </w:pPr>
      <w:r w:rsidRPr="00E459A5">
        <w:t xml:space="preserve">There </w:t>
      </w:r>
      <w:r w:rsidR="00F150F5">
        <w:t>is</w:t>
      </w:r>
      <w:r w:rsidRPr="00E459A5">
        <w:t xml:space="preserve"> 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87E37">
      <w:pPr>
        <w:pStyle w:val="BodyText"/>
      </w:pPr>
      <w:r w:rsidRPr="00E459A5">
        <w:lastRenderedPageBreak/>
        <w:t>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original line and profile of the parent concrete.  They are ideal for patch repairs and repairs to concrete spalling in areas of locally corroding reinforcement.</w:t>
      </w:r>
    </w:p>
    <w:p w14:paraId="5F2EA297" w14:textId="575EC66B" w:rsidR="00C87E37" w:rsidRPr="00E459A5" w:rsidRDefault="00C87E37" w:rsidP="00C87E37">
      <w:pPr>
        <w:pStyle w:val="BodyText"/>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Machine applied or sprayed concrete repairs are a specialist area requiring specialist sprayed concrete equipment, operative training and materials.</w:t>
      </w:r>
    </w:p>
    <w:p w14:paraId="69BF38D9" w14:textId="3CDABDBD" w:rsidR="00C87E37" w:rsidRPr="00E459A5" w:rsidRDefault="00C87E37" w:rsidP="00C87E37">
      <w:pPr>
        <w:pStyle w:val="BodyText"/>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87E37">
      <w:pPr>
        <w:pStyle w:val="BodyText"/>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87E37">
      <w:pPr>
        <w:pStyle w:val="BodyText"/>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87E37">
      <w:pPr>
        <w:pStyle w:val="BodyText"/>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6297624A" w:rsidR="00C87E37" w:rsidRPr="00E459A5" w:rsidRDefault="003E6EE4" w:rsidP="003E6EE4">
      <w:pPr>
        <w:pStyle w:val="Bullet1"/>
      </w:pPr>
      <w:r w:rsidRPr="00E459A5">
        <w:t>a</w:t>
      </w:r>
      <w:r w:rsidR="00C87E37" w:rsidRPr="00E459A5">
        <w:t xml:space="preserve">dditional prestressing consisting of adding external stresses to modify the stress state of a structure </w:t>
      </w:r>
      <w:r w:rsidR="005C711A">
        <w:t>with</w:t>
      </w:r>
      <w:r w:rsidR="00C87E37" w:rsidRPr="00E459A5">
        <w:t xml:space="preserve"> </w:t>
      </w:r>
      <w:r w:rsidRPr="00E459A5">
        <w:t>d</w:t>
      </w:r>
      <w:r w:rsidR="00C87E37" w:rsidRPr="00E459A5">
        <w:t>ry process shotcrete together with steel reinforcement applied externally to a structure by using a stream of compressed air to spray dry material through a nozzle, with hydration optimised at the nozzle.</w:t>
      </w:r>
    </w:p>
    <w:p w14:paraId="28251C50" w14:textId="4FA25529" w:rsidR="003E6EE4" w:rsidRPr="00E459A5" w:rsidRDefault="003E6EE4" w:rsidP="003E6EE4">
      <w:pPr>
        <w:pStyle w:val="Bullet1"/>
      </w:pPr>
      <w:r w:rsidRPr="00E459A5">
        <w:t>dry process shotcrete together with steel reinforcement applied externally to a structure by using a stream of compressed air to spray dry material through a nozzle, with hydration optimised at the nozzle.</w:t>
      </w:r>
    </w:p>
    <w:p w14:paraId="222236BA" w14:textId="0B8D72E7" w:rsidR="00C87E37" w:rsidRPr="00E459A5" w:rsidRDefault="00233EF7" w:rsidP="003E6EE4">
      <w:pPr>
        <w:pStyle w:val="Bullet1"/>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87E37">
      <w:pPr>
        <w:pStyle w:val="BodyText"/>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Silanes, Siloxanes or Siliconates,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A64582">
      <w:pPr>
        <w:pStyle w:val="Heading2"/>
      </w:pPr>
      <w:bookmarkStart w:id="37" w:name="_Toc478640529"/>
      <w:r w:rsidRPr="00E459A5">
        <w:lastRenderedPageBreak/>
        <w:t>Composite Materials (including plastics)</w:t>
      </w:r>
      <w:bookmarkEnd w:id="37"/>
    </w:p>
    <w:p w14:paraId="085C3B4E" w14:textId="77777777" w:rsidR="003E6EE4" w:rsidRPr="00E459A5" w:rsidRDefault="003E6EE4" w:rsidP="003E6EE4">
      <w:pPr>
        <w:pStyle w:val="Heading2separationline"/>
      </w:pPr>
    </w:p>
    <w:p w14:paraId="2323A8F1" w14:textId="555BD848" w:rsidR="00C87E37" w:rsidRPr="00E459A5" w:rsidRDefault="00C87E37" w:rsidP="003E6EE4">
      <w:pPr>
        <w:pStyle w:val="Heading3"/>
      </w:pPr>
      <w:bookmarkStart w:id="38" w:name="_Toc478640530"/>
      <w:r w:rsidRPr="00E459A5">
        <w:t>Material description and properties</w:t>
      </w:r>
      <w:bookmarkEnd w:id="38"/>
    </w:p>
    <w:p w14:paraId="01713E32" w14:textId="158A05A5" w:rsidR="00C87E37" w:rsidRPr="0052533C" w:rsidRDefault="00C87E37" w:rsidP="00C87E37">
      <w:pPr>
        <w:pStyle w:val="BodyText"/>
      </w:pPr>
      <w:r w:rsidRPr="0052533C">
        <w:t>Modern composite materials provide a variety of fibres to be used as reinforcement in polyester resins, such as glass fibre, carbon fibre and poly-aramide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These are prefabricated light weight constructions that are generally not suited for 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87E37">
      <w:pPr>
        <w:pStyle w:val="BodyText"/>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or without internal reinforcing.  The internal reinforcing is now mostly fibreglass rebar or fibres, though internal steel reinforcing has been used as well.</w:t>
      </w:r>
    </w:p>
    <w:p w14:paraId="42880F01" w14:textId="34D87292" w:rsidR="006066F0" w:rsidRPr="0052533C" w:rsidRDefault="006066F0" w:rsidP="00C87E37">
      <w:pPr>
        <w:pStyle w:val="BodyText"/>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E459A5" w:rsidRDefault="0052533C" w:rsidP="003E6EE4">
      <w:pPr>
        <w:pStyle w:val="Heading3"/>
      </w:pPr>
      <w:bookmarkStart w:id="39" w:name="_Toc478640531"/>
      <w:r>
        <w:t>Behaviour and Risks/</w:t>
      </w:r>
      <w:r w:rsidR="00C87E37" w:rsidRPr="00E459A5">
        <w:t>Issues</w:t>
      </w:r>
      <w:bookmarkEnd w:id="39"/>
    </w:p>
    <w:p w14:paraId="614DD848" w14:textId="77777777" w:rsidR="00C87E37" w:rsidRPr="00CD2258" w:rsidRDefault="00C87E37" w:rsidP="00C87E37">
      <w:pPr>
        <w:pStyle w:val="BodyText"/>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67FA8485" w:rsidR="00C87E37" w:rsidRPr="00E459A5" w:rsidRDefault="003E6EE4" w:rsidP="003E6EE4">
      <w:pPr>
        <w:pStyle w:val="Bullet1"/>
      </w:pPr>
      <w:r w:rsidRPr="00414B60">
        <w:rPr>
          <w:b/>
        </w:rPr>
        <w:t>t</w:t>
      </w:r>
      <w:r w:rsidR="00C87E37" w:rsidRPr="00414B60">
        <w:rPr>
          <w:b/>
        </w:rPr>
        <w:t>ear</w:t>
      </w:r>
      <w:r w:rsidR="00C87E37" w:rsidRPr="00E459A5">
        <w:t xml:space="preserve"> - resulting when the tensile strength of the composite part has been exceeded and the laminate has failed. This typically results in a fracture which extends completely through the substrate.</w:t>
      </w:r>
    </w:p>
    <w:p w14:paraId="0068BF93" w14:textId="4BCAE826" w:rsidR="00C87E37" w:rsidRPr="00E459A5" w:rsidRDefault="003E6EE4" w:rsidP="003E6EE4">
      <w:pPr>
        <w:pStyle w:val="Bullet1"/>
      </w:pPr>
      <w:r w:rsidRPr="00414B60">
        <w:rPr>
          <w:b/>
        </w:rPr>
        <w:t>perforation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Pr="00E459A5">
        <w:t>d to surfacing layers or skins.</w:t>
      </w:r>
    </w:p>
    <w:p w14:paraId="4D8A11F7" w14:textId="05A05A5A" w:rsidR="00C87E37" w:rsidRPr="00E459A5" w:rsidRDefault="003E6EE4" w:rsidP="003E6EE4">
      <w:pPr>
        <w:pStyle w:val="Bullet1"/>
      </w:pPr>
      <w:r w:rsidRPr="00414B60">
        <w:rPr>
          <w:b/>
        </w:rPr>
        <w:t>c</w:t>
      </w:r>
      <w:r w:rsidR="00C87E37" w:rsidRPr="00414B60">
        <w:rPr>
          <w:b/>
        </w:rPr>
        <w:t xml:space="preserve">rushed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sandwich core material to collapse.</w:t>
      </w:r>
    </w:p>
    <w:p w14:paraId="64EA9C97" w14:textId="73B6DD86" w:rsidR="00C87E37" w:rsidRPr="00CD2258" w:rsidRDefault="003E6EE4" w:rsidP="00C87E37">
      <w:pPr>
        <w:pStyle w:val="Bullet1"/>
        <w:rPr>
          <w:color w:val="auto"/>
        </w:rPr>
      </w:pPr>
      <w:r w:rsidRPr="00414B60">
        <w:rPr>
          <w:b/>
        </w:rPr>
        <w:t>d</w:t>
      </w:r>
      <w:r w:rsidR="00C87E37" w:rsidRPr="00414B60">
        <w:rPr>
          <w:b/>
        </w:rPr>
        <w:t>elamination</w:t>
      </w:r>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87E37">
      <w:pPr>
        <w:pStyle w:val="BodyText"/>
      </w:pPr>
      <w:r w:rsidRPr="00CD2258">
        <w:t xml:space="preserve">Weathering and UV can degrade the colour and also the surface finish, which can cause splinters to develop and present a hazard for maintenance personnel.  Gelcoat is the outer surface layer on fibre reinforced plastics and is fairly durable, but it can become dull or faded as it weathers.  Sunlight and air combine to oxidize the gelcoat surface, fading </w:t>
      </w:r>
      <w:r w:rsidR="003E6EE4" w:rsidRPr="00CD2258">
        <w:t>it and making the surface dull.</w:t>
      </w:r>
    </w:p>
    <w:p w14:paraId="1B272EA6" w14:textId="0C50553C" w:rsidR="00C87E37" w:rsidRPr="00E459A5" w:rsidRDefault="00C87E37" w:rsidP="003E6EE4">
      <w:pPr>
        <w:pStyle w:val="Heading3"/>
      </w:pPr>
      <w:bookmarkStart w:id="40" w:name="_Toc478640532"/>
      <w:r w:rsidRPr="00E459A5">
        <w:t>Preventive Maintenance</w:t>
      </w:r>
      <w:bookmarkEnd w:id="40"/>
    </w:p>
    <w:p w14:paraId="1EEE91B7" w14:textId="42225A53" w:rsidR="00C87E37" w:rsidRPr="00E459A5" w:rsidRDefault="00C87E37" w:rsidP="00C87E37">
      <w:pPr>
        <w:pStyle w:val="BodyText"/>
      </w:pPr>
      <w:r w:rsidRPr="00E459A5">
        <w:t xml:space="preserve">GRP structures require little or no maintenance.  A fibreglass sealer can be used to restore the dull or faded surface condition.  The  fibreglass sealer penetrates into the gelcoat surface, filling in the microscopic holes and crevices to prevent future oxidation. </w:t>
      </w:r>
      <w:r w:rsidR="00414B60">
        <w:t xml:space="preserve"> </w:t>
      </w:r>
      <w:r w:rsidRPr="00E459A5">
        <w:t>The sealer provides a barrier between the environment and the gelcoat, cutting off the chemical re</w:t>
      </w:r>
      <w:r w:rsidR="00414B60">
        <w:t>action which creates oxidation.</w:t>
      </w:r>
    </w:p>
    <w:p w14:paraId="4158DBDE" w14:textId="1E981ACF" w:rsidR="00C87E37" w:rsidRPr="00E459A5" w:rsidRDefault="00C87E37" w:rsidP="003E6EE4">
      <w:pPr>
        <w:pStyle w:val="Heading3"/>
      </w:pPr>
      <w:bookmarkStart w:id="41" w:name="_Toc478640533"/>
      <w:r w:rsidRPr="00E459A5">
        <w:t>Condition Assessment</w:t>
      </w:r>
      <w:bookmarkEnd w:id="41"/>
    </w:p>
    <w:p w14:paraId="08F7AAF2" w14:textId="77777777" w:rsidR="00C87E37" w:rsidRPr="001A25BD" w:rsidRDefault="00C87E37" w:rsidP="00C87E37">
      <w:pPr>
        <w:pStyle w:val="BodyText"/>
      </w:pPr>
      <w:r w:rsidRPr="001A25BD">
        <w:t>Check for broken or damaged members and components.</w:t>
      </w:r>
    </w:p>
    <w:p w14:paraId="7749FCBC" w14:textId="77777777" w:rsidR="00C87E37" w:rsidRPr="001A25BD" w:rsidRDefault="00C87E37" w:rsidP="00C87E37">
      <w:pPr>
        <w:pStyle w:val="BodyText"/>
      </w:pPr>
      <w:r w:rsidRPr="001A25BD">
        <w:t>Check for loose connections.  GRP members are usually connected together using stainless steel bolts, which can loosen over time.</w:t>
      </w:r>
    </w:p>
    <w:p w14:paraId="5E19A25A" w14:textId="77777777" w:rsidR="00C87E37" w:rsidRPr="001A25BD" w:rsidRDefault="00C87E37" w:rsidP="00C87E37">
      <w:pPr>
        <w:pStyle w:val="BodyText"/>
      </w:pPr>
      <w:r w:rsidRPr="001A25BD">
        <w:lastRenderedPageBreak/>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87E37">
      <w:pPr>
        <w:pStyle w:val="BodyText"/>
      </w:pPr>
      <w:r w:rsidRPr="001A25BD">
        <w:t>Check the surface colour for degradation and fading.</w:t>
      </w:r>
    </w:p>
    <w:p w14:paraId="53DCD1DA" w14:textId="3087D2F8" w:rsidR="00C87E37" w:rsidRPr="00E459A5" w:rsidRDefault="00C87E37" w:rsidP="003E6EE4">
      <w:pPr>
        <w:pStyle w:val="Heading3"/>
      </w:pPr>
      <w:bookmarkStart w:id="42" w:name="_Toc478640534"/>
      <w:r w:rsidRPr="00E459A5">
        <w:t>Repair Techniques</w:t>
      </w:r>
      <w:bookmarkEnd w:id="42"/>
    </w:p>
    <w:p w14:paraId="596B77BA" w14:textId="77283F3E" w:rsidR="00C87E37" w:rsidRPr="001A25BD" w:rsidRDefault="00C87E37" w:rsidP="00C87E37">
      <w:pPr>
        <w:pStyle w:val="BodyText"/>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87E37">
      <w:pPr>
        <w:pStyle w:val="BodyText"/>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87E37">
      <w:pPr>
        <w:pStyle w:val="BodyText"/>
      </w:pPr>
      <w:r w:rsidRPr="001A25BD">
        <w:t xml:space="preserve">Structurally weak areas, such as the corners of door or hatch openings in GRP </w:t>
      </w:r>
      <w:r w:rsidR="001A25BD" w:rsidRPr="001A25BD">
        <w:t>structures</w:t>
      </w:r>
      <w:r w:rsidRPr="001A25BD">
        <w:t>, should be repaired to the original thickness and strength.  Any cracks in the laminate should be removed prior to repair with GRP mat and resin.  Minor damage to the gelcoat can be repaired by grinding away the damaged area then recoating with gelcoat.</w:t>
      </w:r>
    </w:p>
    <w:p w14:paraId="27172081" w14:textId="2333181E" w:rsidR="00C87E37" w:rsidRPr="00E459A5" w:rsidRDefault="00C87E37" w:rsidP="00C87E37">
      <w:pPr>
        <w:pStyle w:val="BodyText"/>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A64582">
      <w:pPr>
        <w:pStyle w:val="Heading2"/>
      </w:pPr>
      <w:bookmarkStart w:id="43" w:name="_Toc478640535"/>
      <w:r w:rsidRPr="00E459A5">
        <w:t>Ferrous Metal</w:t>
      </w:r>
      <w:bookmarkEnd w:id="43"/>
    </w:p>
    <w:p w14:paraId="69AB102E" w14:textId="77777777" w:rsidR="003E6EE4" w:rsidRPr="00E459A5" w:rsidRDefault="003E6EE4" w:rsidP="003E6EE4">
      <w:pPr>
        <w:pStyle w:val="Heading2separationline"/>
      </w:pPr>
    </w:p>
    <w:p w14:paraId="76105984" w14:textId="62989C1C" w:rsidR="00C87E37" w:rsidRPr="00E459A5" w:rsidRDefault="00C87E37" w:rsidP="003E6EE4">
      <w:pPr>
        <w:pStyle w:val="Heading3"/>
      </w:pPr>
      <w:bookmarkStart w:id="44" w:name="_Toc478640536"/>
      <w:r w:rsidRPr="00E459A5">
        <w:t>Material description and properties</w:t>
      </w:r>
      <w:bookmarkEnd w:id="44"/>
    </w:p>
    <w:p w14:paraId="3A223B08" w14:textId="7E955125" w:rsidR="00C87E37" w:rsidRDefault="00EE339C" w:rsidP="00C87E37">
      <w:pPr>
        <w:pStyle w:val="BodyText"/>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65E811A5" w:rsidR="00EE339C" w:rsidRPr="005148F9" w:rsidRDefault="00B84DAB" w:rsidP="00B67B2C">
      <w:pPr>
        <w:pStyle w:val="Bullet1"/>
        <w:rPr>
          <w:color w:val="auto"/>
        </w:rPr>
      </w:pPr>
      <w:r>
        <w:rPr>
          <w:b/>
        </w:rPr>
        <w:t>Wrought I</w:t>
      </w:r>
      <w:r w:rsidR="00EE339C" w:rsidRPr="00B84DAB">
        <w:rPr>
          <w:b/>
        </w:rPr>
        <w:t>ron</w:t>
      </w:r>
      <w:r w:rsidR="00EE339C" w:rsidRPr="004A49C0">
        <w:t xml:space="preserve"> is relatively soft, malleable,</w:t>
      </w:r>
      <w:r>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6BB788D0" w:rsidR="00EE339C" w:rsidRPr="00222617" w:rsidRDefault="00EE339C" w:rsidP="009C7BFE">
      <w:pPr>
        <w:pStyle w:val="Bullet1"/>
        <w:rPr>
          <w:color w:val="FF0000"/>
        </w:rPr>
      </w:pPr>
      <w:r w:rsidRPr="005148F9">
        <w:rPr>
          <w:b/>
        </w:rPr>
        <w:t>C</w:t>
      </w:r>
      <w:r w:rsidR="00B84DAB" w:rsidRPr="005148F9">
        <w:rPr>
          <w:b/>
        </w:rPr>
        <w:t xml:space="preserve">ast Iron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Pr="004811A4">
        <w:t xml:space="preserve"> was a common </w:t>
      </w:r>
      <w:r w:rsidR="004811A4" w:rsidRPr="004811A4">
        <w:t>material in AtoN</w:t>
      </w:r>
      <w:r w:rsidRPr="004811A4">
        <w:t xml:space="preserve"> construction </w:t>
      </w:r>
      <w:r w:rsidR="004811A4" w:rsidRPr="004811A4">
        <w:t xml:space="preserve">as structural elements could be readily bolted together.  </w:t>
      </w:r>
      <w:r w:rsidRPr="004811A4">
        <w:t>Some</w:t>
      </w:r>
      <w:r w:rsidR="004811A4" w:rsidRPr="004811A4">
        <w:t xml:space="preserve"> AtoN</w:t>
      </w:r>
      <w:r w:rsidRPr="004811A4">
        <w:t xml:space="preserve"> structures can consist </w:t>
      </w:r>
      <w:r w:rsidR="004811A4" w:rsidRPr="004811A4">
        <w:t>solely</w:t>
      </w:r>
      <w:r w:rsidRPr="004811A4">
        <w:t xml:space="preserve"> of </w:t>
      </w:r>
      <w:r w:rsidR="004811A4" w:rsidRPr="004811A4">
        <w:t>c</w:t>
      </w:r>
      <w:r w:rsidR="009C7BFE">
        <w:t>ast i</w:t>
      </w:r>
      <w:r w:rsidRPr="004811A4">
        <w:t>ron, but many structures will contain a c</w:t>
      </w:r>
      <w:r w:rsidR="004811A4" w:rsidRPr="004811A4">
        <w:t>ombination of cast i</w:t>
      </w:r>
      <w:r w:rsidRPr="004811A4">
        <w:t xml:space="preserve">ron elements and </w:t>
      </w:r>
      <w:r w:rsidR="004811A4" w:rsidRPr="004811A4">
        <w:t>components</w:t>
      </w:r>
      <w:r w:rsidRPr="004811A4">
        <w:t xml:space="preserve"> manufactured from different metals. </w:t>
      </w:r>
      <w:r w:rsidR="00052E6F" w:rsidRPr="004811A4">
        <w:t xml:space="preserve"> </w:t>
      </w:r>
      <w:r w:rsidR="004811A4" w:rsidRPr="004811A4">
        <w:t>Cast i</w:t>
      </w:r>
      <w:r w:rsidRPr="004811A4">
        <w:t xml:space="preserve">ron is generally resistant to corrosion, however when combined with other materials, can corrode due to galvanic action of dissimilar metals.   </w:t>
      </w:r>
    </w:p>
    <w:p w14:paraId="09731C2C" w14:textId="24CD35AC" w:rsidR="00C87E37" w:rsidRDefault="009B38A7" w:rsidP="00B67B2C">
      <w:pPr>
        <w:pStyle w:val="Bullet1"/>
      </w:pPr>
      <w:r>
        <w:rPr>
          <w:b/>
        </w:rPr>
        <w:t xml:space="preserve">Steel </w:t>
      </w:r>
      <w:r w:rsidR="00EE339C">
        <w:t xml:space="preserve">is an alloy of iron and carbon that contains not more than 2% carbon, and is malleable in block or ingot form. </w:t>
      </w:r>
      <w:r w:rsidR="00052E6F">
        <w:t xml:space="preserve"> </w:t>
      </w:r>
      <w:r w:rsidR="00EE339C">
        <w:t>Steel may include phosphorus, sulfur, oxygen, manganese, silicon, aluminum, copper,</w:t>
      </w:r>
      <w:r w:rsidR="00052E6F">
        <w:t xml:space="preserve"> </w:t>
      </w:r>
      <w:r>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ion, weldability, machinability</w:t>
      </w:r>
      <w:r w:rsidR="00EE339C">
        <w:t xml:space="preserve"> and </w:t>
      </w:r>
      <w:r w:rsidR="00EE339C">
        <w:lastRenderedPageBreak/>
        <w:t xml:space="preserve">resistance to corrosion. </w:t>
      </w:r>
      <w:r w:rsidR="00052E6F">
        <w:t xml:space="preserve"> </w:t>
      </w:r>
      <w:r w:rsidR="00EE339C">
        <w:t xml:space="preserve">A grade of medium carbon steel is </w:t>
      </w:r>
      <w:r>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5D794C2" w:rsidR="00EE339C" w:rsidRPr="002C635F" w:rsidRDefault="00EE339C" w:rsidP="00B30887">
      <w:pPr>
        <w:pStyle w:val="Bullet1"/>
        <w:rPr>
          <w:color w:val="FF0000"/>
        </w:rPr>
      </w:pPr>
      <w:r w:rsidRPr="009B38A7">
        <w:rPr>
          <w:b/>
        </w:rPr>
        <w:t>G</w:t>
      </w:r>
      <w:r w:rsidR="00052E6F" w:rsidRPr="009B38A7">
        <w:rPr>
          <w:b/>
        </w:rPr>
        <w:t xml:space="preserve">alvanised Steel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t>steel</w:t>
      </w:r>
      <w:r w:rsidR="00835ADA" w:rsidRPr="002C635F">
        <w:t xml:space="preserve"> and zinc, providing a robust coating which is an integral part of the steel</w:t>
      </w:r>
      <w:r w:rsidR="00835ADA">
        <w:t xml:space="preserve">.  </w:t>
      </w:r>
      <w:r w:rsidRPr="009B38A7">
        <w:t>A major advantage of zinc</w:t>
      </w:r>
      <w:r w:rsidRPr="00670F9D">
        <w:t xml:space="preserve"> coating on </w:t>
      </w:r>
      <w:r w:rsidR="002C635F">
        <w:t>steel</w:t>
      </w:r>
      <w:r w:rsidRPr="00670F9D">
        <w:t xml:space="preserve"> is that if the zinc is</w:t>
      </w:r>
      <w:r>
        <w:t xml:space="preserve"> </w:t>
      </w:r>
      <w:r w:rsidRPr="00670F9D">
        <w:t xml:space="preserve">worn away or broken </w:t>
      </w:r>
      <w:r w:rsidR="002C635F">
        <w:t xml:space="preserve">down </w:t>
      </w:r>
      <w:r w:rsidRPr="00670F9D">
        <w:t xml:space="preserve">and the </w:t>
      </w:r>
      <w:r w:rsidR="002C635F">
        <w:t>steel</w:t>
      </w:r>
      <w:r w:rsidRPr="00670F9D">
        <w:t xml:space="preserve"> is exposed to the</w:t>
      </w:r>
      <w:r>
        <w:t xml:space="preserve"> </w:t>
      </w:r>
      <w:r w:rsidRPr="00670F9D">
        <w:t>atmosphere, galvanic corrosion of the more base zinc</w:t>
      </w:r>
      <w:r>
        <w:t xml:space="preserve"> </w:t>
      </w:r>
      <w:r w:rsidRPr="00670F9D">
        <w:t>occurs, p</w:t>
      </w:r>
      <w:r w:rsidR="00052E6F">
        <w:t>rotecting the more no</w:t>
      </w:r>
      <w:r w:rsidR="00A94545">
        <w:t>ble steel</w:t>
      </w:r>
      <w:r w:rsidRPr="00670F9D">
        <w:t>.</w:t>
      </w:r>
    </w:p>
    <w:p w14:paraId="1B96013E" w14:textId="525AC644" w:rsidR="00EE339C" w:rsidRDefault="00EE339C" w:rsidP="00052E6F">
      <w:pPr>
        <w:pStyle w:val="Bullet1"/>
        <w:rPr>
          <w:color w:val="FF0000"/>
        </w:rPr>
      </w:pPr>
      <w:r w:rsidRPr="00052E6F">
        <w:rPr>
          <w:b/>
        </w:rPr>
        <w:t>Stainless</w:t>
      </w:r>
      <w:r w:rsidRPr="00CA6012">
        <w:t xml:space="preserve"> </w:t>
      </w:r>
      <w:r w:rsidR="00052E6F" w:rsidRPr="00052E6F">
        <w:rPr>
          <w:b/>
        </w:rPr>
        <w:t>Steel</w:t>
      </w:r>
      <w:r w:rsidRPr="00CA6012">
        <w:t xml:space="preserve"> is defined as a steel containing sufficient</w:t>
      </w:r>
      <w:r>
        <w:t xml:space="preserve"> </w:t>
      </w:r>
      <w:r w:rsidRPr="00CA6012">
        <w:t>chromium, or chromium and nickel, to render it highly</w:t>
      </w:r>
      <w:r>
        <w:t xml:space="preserve"> </w:t>
      </w:r>
      <w:r w:rsidRPr="00CA6012">
        <w:t xml:space="preserve">resistant to corrosion. </w:t>
      </w:r>
      <w:r w:rsidR="00052E6F">
        <w:t xml:space="preserve"> </w:t>
      </w:r>
      <w:r w:rsidRPr="00CA6012">
        <w:t>Stainless steel is malleable,</w:t>
      </w:r>
      <w:r>
        <w:t xml:space="preserve"> </w:t>
      </w:r>
      <w:r w:rsidRPr="00CA6012">
        <w:t>hardened by cold working, and resistant to oxidation,</w:t>
      </w:r>
      <w:r>
        <w:t xml:space="preserve"> </w:t>
      </w:r>
      <w:r w:rsidRPr="00CA6012">
        <w:t xml:space="preserve">corrosion and heat. </w:t>
      </w:r>
      <w:r w:rsidR="004F2114">
        <w:t xml:space="preserve"> </w:t>
      </w:r>
      <w:r w:rsidRPr="00CA6012">
        <w:t>It has characteristics of high</w:t>
      </w:r>
      <w:r>
        <w:t xml:space="preserve"> </w:t>
      </w:r>
      <w:r w:rsidRPr="00CA6012">
        <w:t>thermal expansion and low heat conductivity, and can</w:t>
      </w:r>
      <w:r>
        <w:t xml:space="preserve"> </w:t>
      </w:r>
      <w:r w:rsidRPr="00CA6012">
        <w:t>be forged, soldered, brazed, and welded.</w:t>
      </w:r>
      <w:r w:rsidR="00052E6F">
        <w:t xml:space="preserve"> </w:t>
      </w:r>
      <w:r w:rsidRPr="00CA6012">
        <w:t xml:space="preserve"> Because of its</w:t>
      </w:r>
      <w:r>
        <w:t xml:space="preserve"> </w:t>
      </w:r>
      <w:r w:rsidRPr="00CA6012">
        <w:t>relatively inert properties, stainless steel bolts</w:t>
      </w:r>
      <w:r>
        <w:t xml:space="preserve"> </w:t>
      </w:r>
      <w:r w:rsidR="004F2114">
        <w:t xml:space="preserve">are </w:t>
      </w:r>
      <w:r w:rsidR="00A94545">
        <w:t>frequently</w:t>
      </w:r>
      <w:r w:rsidR="004F2114">
        <w:t xml:space="preserve"> used </w:t>
      </w:r>
      <w:r w:rsidRPr="00CA6012">
        <w:t>where the possibility of galvanic corrosion could occur.</w:t>
      </w:r>
      <w:r w:rsidR="00052E6F">
        <w:t xml:space="preserve"> </w:t>
      </w:r>
      <w:r>
        <w:t xml:space="preserve"> </w:t>
      </w:r>
      <w:r w:rsidRPr="00CA6012">
        <w:t xml:space="preserve">Stainless steel is available in various grades. </w:t>
      </w:r>
      <w:r w:rsidR="00052E6F">
        <w:t xml:space="preserve"> </w:t>
      </w:r>
      <w:r w:rsidRPr="00CA6012">
        <w:t>Given the</w:t>
      </w:r>
      <w:r>
        <w:t xml:space="preserve"> </w:t>
      </w:r>
      <w:r w:rsidRPr="00CA6012">
        <w:t>complexity of the issues and potential application, the</w:t>
      </w:r>
      <w:r>
        <w:t xml:space="preserve"> </w:t>
      </w:r>
      <w:r w:rsidRPr="00CA6012">
        <w:t xml:space="preserve">selection of the </w:t>
      </w:r>
      <w:r>
        <w:t>p</w:t>
      </w:r>
      <w:r w:rsidRPr="00CA6012">
        <w:t>roper grade of stainless steel for use in</w:t>
      </w:r>
      <w:r>
        <w:t xml:space="preserve"> </w:t>
      </w:r>
      <w:r w:rsidRPr="00CA6012">
        <w:t>a marine environment requires careful evaluation by an</w:t>
      </w:r>
      <w:r>
        <w:t xml:space="preserve"> </w:t>
      </w:r>
      <w:r w:rsidR="00052E6F">
        <w:t>E</w:t>
      </w:r>
      <w:r w:rsidRPr="00CA6012">
        <w:t>ngineer</w:t>
      </w:r>
      <w:r w:rsidR="00052E6F">
        <w:t>.</w:t>
      </w:r>
    </w:p>
    <w:p w14:paraId="49F57640" w14:textId="395DBEFC" w:rsidR="003330D1" w:rsidRPr="00E459A5" w:rsidRDefault="005B7CE5" w:rsidP="00BD2CF2">
      <w:pPr>
        <w:pStyle w:val="Heading3"/>
      </w:pPr>
      <w:bookmarkStart w:id="45" w:name="_Toc478640537"/>
      <w:r>
        <w:t>Behaviour and R</w:t>
      </w:r>
      <w:r w:rsidR="003330D1" w:rsidRPr="00E459A5">
        <w:t>isks/</w:t>
      </w:r>
      <w:r>
        <w:t>I</w:t>
      </w:r>
      <w:r w:rsidR="003330D1" w:rsidRPr="00E459A5">
        <w:t>ssues</w:t>
      </w:r>
      <w:bookmarkEnd w:id="45"/>
    </w:p>
    <w:p w14:paraId="1DD14A9D" w14:textId="6A1E3A8E" w:rsidR="00222617" w:rsidRDefault="00222617" w:rsidP="00222617">
      <w:pPr>
        <w:pStyle w:val="BodyText"/>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4D5AEA">
      <w:pPr>
        <w:pStyle w:val="Bullet1"/>
      </w:pPr>
      <w:r>
        <w:rPr>
          <w:b/>
        </w:rPr>
        <w:t>c</w:t>
      </w:r>
      <w:r w:rsidR="00222617" w:rsidRPr="00414B60">
        <w:rPr>
          <w:b/>
        </w:rPr>
        <w:t>orrosion</w:t>
      </w:r>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1B971BC5" w:rsidR="00222617" w:rsidRPr="00E459A5" w:rsidRDefault="004D5AEA" w:rsidP="004D5AEA">
      <w:pPr>
        <w:pStyle w:val="Bullet1"/>
        <w:numPr>
          <w:ilvl w:val="1"/>
          <w:numId w:val="1"/>
        </w:numPr>
      </w:pPr>
      <w:r>
        <w:rPr>
          <w:b/>
        </w:rPr>
        <w:t>o</w:t>
      </w:r>
      <w:r w:rsidR="00222617" w:rsidRPr="00414B60">
        <w:rPr>
          <w:b/>
        </w:rPr>
        <w:t>xidation</w:t>
      </w:r>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222617" w:rsidRPr="00E459A5">
        <w:t>.</w:t>
      </w:r>
    </w:p>
    <w:p w14:paraId="782F3496" w14:textId="6DFD064E" w:rsidR="00222617" w:rsidRPr="00E459A5" w:rsidRDefault="004D5AEA" w:rsidP="004D5AEA">
      <w:pPr>
        <w:pStyle w:val="Bullet1"/>
        <w:numPr>
          <w:ilvl w:val="1"/>
          <w:numId w:val="1"/>
        </w:numPr>
      </w:pPr>
      <w:r>
        <w:rPr>
          <w:b/>
        </w:rPr>
        <w:t>g</w:t>
      </w:r>
      <w:r w:rsidR="00222617" w:rsidRPr="00414B60">
        <w:rPr>
          <w:b/>
        </w:rPr>
        <w:t>alvanic</w:t>
      </w:r>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222617">
        <w:t>barriers, insulation tape, etc.</w:t>
      </w:r>
    </w:p>
    <w:p w14:paraId="46016357" w14:textId="3D6F5FB1" w:rsidR="00222617" w:rsidRPr="00706C61" w:rsidRDefault="004D5AEA" w:rsidP="004D5AEA">
      <w:pPr>
        <w:pStyle w:val="Bullet1"/>
        <w:numPr>
          <w:ilvl w:val="1"/>
          <w:numId w:val="1"/>
        </w:numPr>
        <w:rPr>
          <w:color w:val="auto"/>
        </w:rPr>
      </w:pPr>
      <w:r>
        <w:rPr>
          <w:b/>
        </w:rPr>
        <w:t>g</w:t>
      </w:r>
      <w:r w:rsidR="00222617" w:rsidRPr="00414B60">
        <w:rPr>
          <w:b/>
        </w:rPr>
        <w:t>raphitisation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shape but is weaker structurally.</w:t>
      </w:r>
    </w:p>
    <w:p w14:paraId="6602B697" w14:textId="77777777" w:rsidR="00265ED7" w:rsidRPr="00706C61" w:rsidRDefault="004D5AEA" w:rsidP="004D5AEA">
      <w:pPr>
        <w:pStyle w:val="Bullet1"/>
        <w:numPr>
          <w:ilvl w:val="1"/>
          <w:numId w:val="1"/>
        </w:numPr>
        <w:rPr>
          <w:color w:val="auto"/>
        </w:rPr>
      </w:pPr>
      <w:r w:rsidRPr="00706C61">
        <w:rPr>
          <w:b/>
          <w:color w:val="auto"/>
        </w:rPr>
        <w:t>crevice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B67B2C">
      <w:pPr>
        <w:pStyle w:val="Bullet1"/>
      </w:pPr>
      <w:r>
        <w:rPr>
          <w:b/>
        </w:rPr>
        <w:t>inherent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B67B2C">
      <w:pPr>
        <w:pStyle w:val="Bullet1"/>
      </w:pPr>
      <w:r>
        <w:rPr>
          <w:b/>
        </w:rPr>
        <w:t>m</w:t>
      </w:r>
      <w:r w:rsidR="00222617" w:rsidRPr="00414B60">
        <w:rPr>
          <w:b/>
        </w:rPr>
        <w:t xml:space="preserve">echanical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B67B2C">
      <w:pPr>
        <w:pStyle w:val="Bullet1"/>
      </w:pPr>
      <w:r>
        <w:rPr>
          <w:b/>
        </w:rPr>
        <w:lastRenderedPageBreak/>
        <w:t>w</w:t>
      </w:r>
      <w:r w:rsidR="00222617" w:rsidRPr="00414B60">
        <w:rPr>
          <w:b/>
        </w:rPr>
        <w:t>eathering</w:t>
      </w:r>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B67B2C">
      <w:pPr>
        <w:pStyle w:val="Bullet1"/>
      </w:pPr>
      <w:r>
        <w:rPr>
          <w:b/>
        </w:rPr>
        <w:t>connection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B02370">
      <w:pPr>
        <w:pStyle w:val="Heading3"/>
      </w:pPr>
      <w:bookmarkStart w:id="46" w:name="_Toc478640538"/>
      <w:r w:rsidRPr="00E459A5">
        <w:t>Preventive Maintenance</w:t>
      </w:r>
      <w:bookmarkEnd w:id="46"/>
    </w:p>
    <w:p w14:paraId="47C32555" w14:textId="0BEC40BC" w:rsidR="00B02370" w:rsidRDefault="00222617" w:rsidP="00B02370">
      <w:pPr>
        <w:pStyle w:val="BodyText"/>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span of an existing paint or coating can be greatly increased by routinely 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421EA3">
      <w:pPr>
        <w:pStyle w:val="BodyText"/>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421EA3">
      <w:pPr>
        <w:pStyle w:val="BodyText"/>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F2011B">
      <w:pPr>
        <w:pStyle w:val="BodyText"/>
      </w:pPr>
      <w:r>
        <w:t>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4E3666C5" w14:textId="3E9909A4" w:rsidR="00C34477" w:rsidRDefault="00DA4865" w:rsidP="00DA4865">
      <w:pPr>
        <w:pStyle w:val="BodyText"/>
      </w:pPr>
      <w:r w:rsidRPr="00C34477">
        <w:t xml:space="preserve">Cathodic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BD2CF2">
      <w:pPr>
        <w:pStyle w:val="Heading3"/>
      </w:pPr>
      <w:bookmarkStart w:id="47" w:name="_Toc478640539"/>
      <w:r>
        <w:t>C</w:t>
      </w:r>
      <w:r w:rsidR="00BE3190">
        <w:t>ondition Assessment</w:t>
      </w:r>
      <w:bookmarkEnd w:id="47"/>
    </w:p>
    <w:p w14:paraId="0D0FDBFF" w14:textId="2740000C" w:rsidR="00222617" w:rsidRPr="00421EA3" w:rsidRDefault="00421EA3" w:rsidP="00222617">
      <w:pPr>
        <w:pStyle w:val="BodyText"/>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222617">
      <w:pPr>
        <w:pStyle w:val="BodyText"/>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222617">
      <w:pPr>
        <w:pStyle w:val="BodyText"/>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222617">
      <w:pPr>
        <w:pStyle w:val="BodyText"/>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222617">
      <w:pPr>
        <w:pStyle w:val="BodyText"/>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222617">
      <w:pPr>
        <w:pStyle w:val="BodyText"/>
      </w:pPr>
      <w:r w:rsidRPr="00421EA3">
        <w:lastRenderedPageBreak/>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3330D1">
      <w:pPr>
        <w:pStyle w:val="Heading3"/>
      </w:pPr>
      <w:bookmarkStart w:id="48" w:name="_Toc478640540"/>
      <w:r w:rsidRPr="00E459A5">
        <w:t>Repair techniques</w:t>
      </w:r>
      <w:bookmarkEnd w:id="48"/>
    </w:p>
    <w:p w14:paraId="49A32984" w14:textId="6064763B" w:rsidR="00495866" w:rsidRDefault="00495866" w:rsidP="00222617">
      <w:pPr>
        <w:pStyle w:val="BodyText"/>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222617">
      <w:pPr>
        <w:pStyle w:val="BodyText"/>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680B95C7" w14:textId="3603E447" w:rsidR="003330D1" w:rsidRPr="00E459A5" w:rsidRDefault="003330D1" w:rsidP="00A64582">
      <w:pPr>
        <w:pStyle w:val="Heading2"/>
      </w:pPr>
      <w:bookmarkStart w:id="49" w:name="_Toc478640541"/>
      <w:r w:rsidRPr="00E459A5">
        <w:t>Non</w:t>
      </w:r>
      <w:r w:rsidR="008A02BB">
        <w:t>-</w:t>
      </w:r>
      <w:r w:rsidRPr="00E459A5">
        <w:t>Ferrous Metal</w:t>
      </w:r>
      <w:bookmarkEnd w:id="49"/>
    </w:p>
    <w:p w14:paraId="1723173B" w14:textId="77777777" w:rsidR="00BD2CF2" w:rsidRPr="00E459A5" w:rsidRDefault="00BD2CF2" w:rsidP="00BD2CF2">
      <w:pPr>
        <w:pStyle w:val="Heading2separationline"/>
      </w:pPr>
    </w:p>
    <w:p w14:paraId="1F7DCEDC" w14:textId="383EE011" w:rsidR="003330D1" w:rsidRPr="00E459A5" w:rsidRDefault="003330D1" w:rsidP="00BD2CF2">
      <w:pPr>
        <w:pStyle w:val="Heading3"/>
      </w:pPr>
      <w:bookmarkStart w:id="50" w:name="_Toc478640542"/>
      <w:r w:rsidRPr="00E459A5">
        <w:t>Material description and properties</w:t>
      </w:r>
      <w:bookmarkEnd w:id="50"/>
    </w:p>
    <w:p w14:paraId="32C601EE" w14:textId="1B56D2C9" w:rsidR="003330D1" w:rsidRPr="00941DA4" w:rsidRDefault="008A02BB" w:rsidP="003330D1">
      <w:pPr>
        <w:pStyle w:val="BodyText"/>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12FB255D" w:rsidR="00296946" w:rsidRPr="00296946" w:rsidRDefault="00296946" w:rsidP="00296946">
      <w:pPr>
        <w:pStyle w:val="Bullet1"/>
        <w:rPr>
          <w:lang w:val="en"/>
        </w:rPr>
      </w:pPr>
      <w:r w:rsidRPr="00296946">
        <w:rPr>
          <w:b/>
          <w:lang w:val="en"/>
        </w:rPr>
        <w:t>Aluminum</w:t>
      </w:r>
      <w:r w:rsidRPr="00296946">
        <w:rPr>
          <w:lang w:val="en"/>
        </w:rPr>
        <w:t xml:space="preserve"> is lightweight, soft and low strength. </w:t>
      </w:r>
      <w:r>
        <w:rPr>
          <w:lang w:val="en"/>
        </w:rPr>
        <w:t xml:space="preserve"> It</w:t>
      </w:r>
      <w:r w:rsidRPr="00296946">
        <w:rPr>
          <w:lang w:val="en"/>
        </w:rPr>
        <w:t xml:space="preserve"> is easily </w:t>
      </w:r>
      <w:r w:rsidR="00BA4EF9">
        <w:rPr>
          <w:lang w:val="en"/>
        </w:rPr>
        <w:t>moulded</w:t>
      </w:r>
      <w:r w:rsidRPr="00296946">
        <w:rPr>
          <w:lang w:val="en"/>
        </w:rPr>
        <w:t>, forged, machined and welded</w:t>
      </w:r>
      <w:r>
        <w:rPr>
          <w:lang w:val="en"/>
        </w:rPr>
        <w:t xml:space="preserve">.  It is </w:t>
      </w:r>
      <w:r w:rsidRPr="00296946">
        <w:rPr>
          <w:lang w:val="en"/>
        </w:rPr>
        <w:t>not suitable for high-</w:t>
      </w:r>
      <w:r w:rsidRPr="00296946">
        <w:t>temperature</w:t>
      </w:r>
      <w:r>
        <w:rPr>
          <w:lang w:val="en"/>
        </w:rPr>
        <w:t xml:space="preserve"> environments.</w:t>
      </w:r>
    </w:p>
    <w:p w14:paraId="739042F8" w14:textId="1F3F916D" w:rsidR="00296946" w:rsidRPr="00296946" w:rsidRDefault="00296946" w:rsidP="00296946">
      <w:pPr>
        <w:pStyle w:val="Bullet1"/>
        <w:rPr>
          <w:lang w:val="en"/>
        </w:rPr>
      </w:pPr>
      <w:r w:rsidRPr="00296946">
        <w:rPr>
          <w:b/>
          <w:lang w:val="en"/>
        </w:rPr>
        <w:t>Copper</w:t>
      </w:r>
      <w:r w:rsidRPr="00296946">
        <w:rPr>
          <w:lang w:val="en"/>
        </w:rPr>
        <w:t xml:space="preserve"> is red in color, highly ductile, malleable and has high conductivity for electricity and heat.</w:t>
      </w:r>
      <w:r>
        <w:rPr>
          <w:lang w:val="en"/>
        </w:rPr>
        <w:t xml:space="preserve"> </w:t>
      </w:r>
      <w:r w:rsidRPr="00296946">
        <w:rPr>
          <w:lang w:val="en"/>
        </w:rPr>
        <w:t xml:space="preserve"> Copper</w:t>
      </w:r>
      <w:r>
        <w:rPr>
          <w:lang w:val="en"/>
        </w:rPr>
        <w:t xml:space="preserve"> is used in sheet roofing and domes of lighthouses</w:t>
      </w:r>
      <w:r w:rsidRPr="00296946">
        <w:rPr>
          <w:lang w:val="en"/>
        </w:rPr>
        <w:t>.</w:t>
      </w:r>
    </w:p>
    <w:p w14:paraId="1460DB19" w14:textId="05286CC1" w:rsidR="00296946" w:rsidRPr="00296946" w:rsidRDefault="00296946" w:rsidP="00296946">
      <w:pPr>
        <w:pStyle w:val="Bullet1"/>
        <w:rPr>
          <w:lang w:val="en"/>
        </w:rPr>
      </w:pPr>
      <w:r w:rsidRPr="00296946">
        <w:rPr>
          <w:b/>
          <w:lang w:val="en"/>
        </w:rPr>
        <w:t>Lead</w:t>
      </w:r>
      <w:r w:rsidRPr="00296946">
        <w:rPr>
          <w:lang w:val="en"/>
        </w:rPr>
        <w:t xml:space="preserve"> is a soft, heavy, malleable metal with a low melting point and low tensile strength. It can withstand corrosion from moisture and many acids. </w:t>
      </w:r>
      <w:r>
        <w:rPr>
          <w:lang w:val="en"/>
        </w:rPr>
        <w:t xml:space="preserve"> </w:t>
      </w:r>
      <w:r w:rsidRPr="00296946">
        <w:rPr>
          <w:lang w:val="en"/>
        </w:rPr>
        <w:t>Lead is widely used in building construction.</w:t>
      </w:r>
    </w:p>
    <w:p w14:paraId="7F982652" w14:textId="1E49AD8F" w:rsidR="00296946" w:rsidRDefault="00296946" w:rsidP="00296946">
      <w:pPr>
        <w:pStyle w:val="Bullet1"/>
        <w:rPr>
          <w:lang w:val="en"/>
        </w:rPr>
      </w:pPr>
      <w:r w:rsidRPr="00296946">
        <w:rPr>
          <w:b/>
          <w:lang w:val="en"/>
        </w:rPr>
        <w:t>Zinc</w:t>
      </w:r>
      <w:r w:rsidRPr="00296946">
        <w:rPr>
          <w:lang w:val="en"/>
        </w:rPr>
        <w:t xml:space="preserve"> is a medium to low strength metal with a very low melting point. </w:t>
      </w:r>
      <w:r>
        <w:rPr>
          <w:lang w:val="en"/>
        </w:rPr>
        <w:t xml:space="preserve"> </w:t>
      </w:r>
      <w:r w:rsidRPr="00296946">
        <w:rPr>
          <w:lang w:val="en"/>
        </w:rPr>
        <w:t xml:space="preserve">It can be machined easily, but heating may be required to avoid cleavage of crystals. </w:t>
      </w:r>
      <w:r>
        <w:rPr>
          <w:lang w:val="en"/>
        </w:rPr>
        <w:t xml:space="preserve"> </w:t>
      </w:r>
      <w:r w:rsidRPr="00296946">
        <w:rPr>
          <w:lang w:val="en"/>
        </w:rPr>
        <w:t>Zinc is most widely used in galvanizing, the process of applying a protective zinc coating to iron or steel to prevent rust.</w:t>
      </w:r>
    </w:p>
    <w:p w14:paraId="73145A49" w14:textId="6B5A6230" w:rsidR="00941DA4" w:rsidRPr="00941DA4" w:rsidRDefault="00941DA4" w:rsidP="00296946">
      <w:pPr>
        <w:pStyle w:val="Bullet1"/>
        <w:rPr>
          <w:lang w:val="en"/>
        </w:rPr>
      </w:pPr>
      <w:r>
        <w:rPr>
          <w:b/>
          <w:lang w:val="en"/>
        </w:rPr>
        <w:t xml:space="preserve">Brass </w:t>
      </w:r>
      <w:r w:rsidRPr="00941DA4">
        <w:rPr>
          <w:lang w:val="en"/>
        </w:rPr>
        <w:t>is a</w:t>
      </w:r>
      <w:r w:rsidR="00BA4EF9">
        <w:rPr>
          <w:lang w:val="en"/>
        </w:rPr>
        <w:t>n</w:t>
      </w:r>
      <w:r w:rsidR="00DC24C6">
        <w:rPr>
          <w:lang w:val="en"/>
        </w:rPr>
        <w:t xml:space="preserve"> </w:t>
      </w:r>
      <w:r w:rsidRPr="00941DA4">
        <w:rPr>
          <w:lang w:val="en"/>
        </w:rPr>
        <w:t xml:space="preserve">alloy of </w:t>
      </w:r>
      <w:r>
        <w:rPr>
          <w:lang w:val="en"/>
        </w:rPr>
        <w:t>copper and zinc.</w:t>
      </w:r>
    </w:p>
    <w:p w14:paraId="085D56A8" w14:textId="64BAC163" w:rsidR="00941DA4" w:rsidRPr="00941DA4" w:rsidRDefault="00941DA4" w:rsidP="00296946">
      <w:pPr>
        <w:pStyle w:val="Bullet1"/>
        <w:rPr>
          <w:b/>
          <w:lang w:val="en"/>
        </w:rPr>
      </w:pPr>
      <w:r w:rsidRPr="00941DA4">
        <w:rPr>
          <w:b/>
          <w:lang w:val="en"/>
        </w:rPr>
        <w:t>Bronze</w:t>
      </w:r>
      <w:r>
        <w:rPr>
          <w:b/>
          <w:lang w:val="en"/>
        </w:rPr>
        <w:t xml:space="preserve"> </w:t>
      </w:r>
      <w:r w:rsidRPr="00941DA4">
        <w:rPr>
          <w:lang w:val="en"/>
        </w:rPr>
        <w:t xml:space="preserve">is an alloy of </w:t>
      </w:r>
      <w:r>
        <w:rPr>
          <w:lang w:val="en"/>
        </w:rPr>
        <w:t>copper and tin.</w:t>
      </w:r>
    </w:p>
    <w:p w14:paraId="7144CEF1" w14:textId="46335500" w:rsidR="003330D1" w:rsidRPr="00E459A5" w:rsidRDefault="003330D1" w:rsidP="00BD2CF2">
      <w:pPr>
        <w:pStyle w:val="Heading3"/>
      </w:pPr>
      <w:bookmarkStart w:id="51" w:name="_Toc478640543"/>
      <w:r w:rsidRPr="00E459A5">
        <w:t>Behaviour and risks/issues</w:t>
      </w:r>
      <w:bookmarkEnd w:id="51"/>
    </w:p>
    <w:p w14:paraId="76A5AD24" w14:textId="77777777" w:rsidR="000B10BB" w:rsidRDefault="008A02BB" w:rsidP="003330D1">
      <w:pPr>
        <w:pStyle w:val="BodyText"/>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3330D1">
      <w:pPr>
        <w:pStyle w:val="BodyText"/>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3330D1">
      <w:pPr>
        <w:pStyle w:val="BodyText"/>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866238">
      <w:pPr>
        <w:pStyle w:val="Heading3"/>
      </w:pPr>
      <w:bookmarkStart w:id="52" w:name="_Toc478640544"/>
      <w:r w:rsidRPr="00E459A5">
        <w:t xml:space="preserve">Preventive </w:t>
      </w:r>
      <w:r w:rsidR="003330D1" w:rsidRPr="00E459A5">
        <w:t>maintenance</w:t>
      </w:r>
      <w:bookmarkEnd w:id="52"/>
    </w:p>
    <w:p w14:paraId="5A956867" w14:textId="0B4AE336" w:rsidR="00CD641E" w:rsidRPr="00BA4186" w:rsidRDefault="008A02BB" w:rsidP="008A02BB">
      <w:pPr>
        <w:pStyle w:val="BodyText"/>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8A02BB">
      <w:pPr>
        <w:pStyle w:val="BodyText"/>
      </w:pPr>
      <w:r w:rsidRPr="00BA4186">
        <w:lastRenderedPageBreak/>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FF1F69">
      <w:pPr>
        <w:pStyle w:val="Heading3"/>
      </w:pPr>
      <w:bookmarkStart w:id="53" w:name="_Toc478640545"/>
      <w:r>
        <w:t>Condition Assessment</w:t>
      </w:r>
      <w:bookmarkEnd w:id="53"/>
    </w:p>
    <w:p w14:paraId="24233250" w14:textId="74D2464B" w:rsidR="00FF1F69" w:rsidRPr="00E459A5" w:rsidRDefault="00FF1F69" w:rsidP="00FF1F69">
      <w:pPr>
        <w:pStyle w:val="BodyText"/>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FF1F69">
      <w:pPr>
        <w:pStyle w:val="BodyText"/>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FF1F69">
      <w:pPr>
        <w:pStyle w:val="BodyText"/>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FF1F69">
      <w:pPr>
        <w:pStyle w:val="BodyText"/>
      </w:pPr>
      <w:r w:rsidRPr="00595E5E">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866238">
      <w:pPr>
        <w:pStyle w:val="Heading3"/>
      </w:pPr>
      <w:bookmarkStart w:id="54" w:name="_Toc478640546"/>
      <w:r w:rsidRPr="00E459A5">
        <w:t>Repair techniques</w:t>
      </w:r>
      <w:bookmarkEnd w:id="54"/>
    </w:p>
    <w:p w14:paraId="530C1E77" w14:textId="37688F87" w:rsidR="00BA4EF9" w:rsidRPr="009956B9" w:rsidRDefault="00BA4EF9" w:rsidP="003330D1">
      <w:pPr>
        <w:pStyle w:val="BodyText"/>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3330D1">
      <w:pPr>
        <w:pStyle w:val="BodyText"/>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3330D1">
      <w:pPr>
        <w:pStyle w:val="BodyText"/>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266A9EA5" w14:textId="5FE90C93" w:rsidR="005361EF" w:rsidRPr="00E459A5" w:rsidRDefault="003049D3" w:rsidP="005361EF">
      <w:pPr>
        <w:pStyle w:val="Heading1"/>
      </w:pPr>
      <w:bookmarkStart w:id="55" w:name="_Toc478640547"/>
      <w:r>
        <w:t>HAZARDOUS MATERIALS</w:t>
      </w:r>
      <w:bookmarkEnd w:id="55"/>
      <w:r w:rsidR="005A2035">
        <w:t xml:space="preserve"> </w:t>
      </w:r>
    </w:p>
    <w:p w14:paraId="6354EF24" w14:textId="77777777" w:rsidR="005361EF" w:rsidRPr="00E459A5" w:rsidRDefault="005361EF" w:rsidP="005361EF">
      <w:pPr>
        <w:pStyle w:val="Heading1separatationline"/>
      </w:pPr>
    </w:p>
    <w:p w14:paraId="4C6711B1" w14:textId="5206FDE2" w:rsidR="005361EF" w:rsidRPr="00E459A5" w:rsidRDefault="00597D44" w:rsidP="00A64582">
      <w:pPr>
        <w:pStyle w:val="Heading2"/>
      </w:pPr>
      <w:bookmarkStart w:id="56" w:name="_Toc478640548"/>
      <w:r>
        <w:t>Asbestos Containing Materials</w:t>
      </w:r>
      <w:bookmarkEnd w:id="56"/>
    </w:p>
    <w:p w14:paraId="291E966F" w14:textId="77777777" w:rsidR="005361EF" w:rsidRPr="00E459A5" w:rsidRDefault="005361EF" w:rsidP="005361EF">
      <w:pPr>
        <w:pStyle w:val="Heading2separationline"/>
      </w:pPr>
    </w:p>
    <w:p w14:paraId="3978BE25" w14:textId="0C3CF4D2" w:rsidR="00072FE3" w:rsidRDefault="00072FE3" w:rsidP="00072FE3">
      <w:pPr>
        <w:pStyle w:val="Heading3"/>
      </w:pPr>
      <w:bookmarkStart w:id="57" w:name="_Toc478640549"/>
      <w:r w:rsidRPr="00072FE3">
        <w:t xml:space="preserve">What </w:t>
      </w:r>
      <w:r w:rsidR="00BC11D8">
        <w:t>is asbestos?</w:t>
      </w:r>
      <w:bookmarkEnd w:id="57"/>
    </w:p>
    <w:p w14:paraId="0C5896D7" w14:textId="77777777" w:rsidR="000A5657" w:rsidRDefault="00F445E9" w:rsidP="000A5657">
      <w:pPr>
        <w:pStyle w:val="BodyText"/>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r w:rsidRPr="00F445E9">
        <w:t>etc)</w:t>
      </w:r>
      <w:r w:rsidR="000A5657">
        <w:t xml:space="preserve">. Prolonged inhalation of asbestos can cause serious and fatal illnesses. </w:t>
      </w:r>
    </w:p>
    <w:p w14:paraId="5B3C4FE6" w14:textId="5BAB449F" w:rsidR="000A5657" w:rsidRDefault="000A5657">
      <w:pPr>
        <w:pStyle w:val="BodyText"/>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pPr>
        <w:pStyle w:val="BodyText"/>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F445E9">
      <w:pPr>
        <w:pStyle w:val="BodyText"/>
      </w:pPr>
      <w:r w:rsidRPr="00F445E9">
        <w:t>There are three main types of asbestos that can still be found in premises, commonly called:</w:t>
      </w:r>
    </w:p>
    <w:p w14:paraId="563222D8" w14:textId="77777777" w:rsidR="00F445E9" w:rsidRPr="00F445E9" w:rsidRDefault="00F445E9" w:rsidP="00670E27">
      <w:pPr>
        <w:pStyle w:val="BodyText"/>
        <w:numPr>
          <w:ilvl w:val="0"/>
          <w:numId w:val="34"/>
        </w:numPr>
      </w:pPr>
      <w:r w:rsidRPr="00F445E9">
        <w:t xml:space="preserve">'blue asbestos' (crocidolite), </w:t>
      </w:r>
    </w:p>
    <w:p w14:paraId="5C6F9A79" w14:textId="77777777" w:rsidR="00F445E9" w:rsidRPr="00F445E9" w:rsidRDefault="00F445E9" w:rsidP="00670E27">
      <w:pPr>
        <w:pStyle w:val="BodyText"/>
        <w:numPr>
          <w:ilvl w:val="0"/>
          <w:numId w:val="34"/>
        </w:numPr>
      </w:pPr>
      <w:r w:rsidRPr="00F445E9">
        <w:t xml:space="preserve">'brown asbestos' (amosite) and </w:t>
      </w:r>
    </w:p>
    <w:p w14:paraId="40860446" w14:textId="77777777" w:rsidR="00F445E9" w:rsidRPr="00F445E9" w:rsidRDefault="00F445E9" w:rsidP="00670E27">
      <w:pPr>
        <w:pStyle w:val="BodyText"/>
        <w:numPr>
          <w:ilvl w:val="0"/>
          <w:numId w:val="34"/>
        </w:numPr>
      </w:pPr>
      <w:r w:rsidRPr="00F445E9">
        <w:t xml:space="preserve">'white asbestos' (chrysotile). </w:t>
      </w:r>
    </w:p>
    <w:p w14:paraId="3D335E66" w14:textId="7D33A804" w:rsidR="00516254" w:rsidRDefault="00F445E9" w:rsidP="00F445E9">
      <w:pPr>
        <w:pStyle w:val="BodyText"/>
      </w:pPr>
      <w:r w:rsidRPr="00F445E9">
        <w:lastRenderedPageBreak/>
        <w:t>All of them are dangerous carcinogens, but blue and brown asbestos (amphiboles) are more hazardous than white.</w:t>
      </w:r>
    </w:p>
    <w:p w14:paraId="2EBE1E86" w14:textId="54746D5D" w:rsidR="00072FE3" w:rsidRPr="00072FE3" w:rsidRDefault="002A6D51" w:rsidP="00072FE3">
      <w:pPr>
        <w:pStyle w:val="Heading3"/>
        <w:rPr>
          <w:color w:val="0432FF"/>
          <w:lang w:val="en-US"/>
        </w:rPr>
      </w:pPr>
      <w:bookmarkStart w:id="58" w:name="_Toc478640550"/>
      <w:r>
        <w:t xml:space="preserve">Risk </w:t>
      </w:r>
      <w:r w:rsidRPr="00072FE3">
        <w:t xml:space="preserve"> </w:t>
      </w:r>
      <w:r w:rsidR="00072FE3" w:rsidRPr="00072FE3">
        <w:t>of exposure</w:t>
      </w:r>
      <w:bookmarkEnd w:id="58"/>
    </w:p>
    <w:p w14:paraId="4EA5C695" w14:textId="63398888" w:rsidR="00072FE3" w:rsidRDefault="002A6D51" w:rsidP="00E31B3D">
      <w:pPr>
        <w:pStyle w:val="BodyText"/>
      </w:pPr>
      <w:r>
        <w:t>Asbestos may be found in a number of different building components;</w:t>
      </w:r>
    </w:p>
    <w:p w14:paraId="15A143BA" w14:textId="43190489" w:rsidR="00620C5D" w:rsidRPr="00457F91" w:rsidRDefault="002A6D51" w:rsidP="00C42209">
      <w:pPr>
        <w:pStyle w:val="Bullet1"/>
        <w:numPr>
          <w:ilvl w:val="0"/>
          <w:numId w:val="45"/>
        </w:numPr>
      </w:pPr>
      <w:r>
        <w:t>T</w:t>
      </w:r>
      <w:r w:rsidR="00620C5D" w:rsidRPr="00457F91">
        <w:t>hermal insulation in tamping or flocking (projection)</w:t>
      </w:r>
    </w:p>
    <w:p w14:paraId="66AFF343" w14:textId="0CF216F8" w:rsidR="00620C5D" w:rsidRPr="00457F91" w:rsidRDefault="00620C5D" w:rsidP="00C42209">
      <w:pPr>
        <w:pStyle w:val="Bullet1"/>
        <w:numPr>
          <w:ilvl w:val="0"/>
          <w:numId w:val="45"/>
        </w:numPr>
      </w:pPr>
      <w:r w:rsidRPr="00457F91">
        <w:t xml:space="preserve">Woven or braided asbestos </w:t>
      </w:r>
      <w:r w:rsidR="002A6D51">
        <w:t>for</w:t>
      </w:r>
      <w:r w:rsidRPr="00457F91">
        <w:t xml:space="preserve"> thermal insulation of pipelines, personal protective equipment (PPE), electrical cables ...</w:t>
      </w:r>
    </w:p>
    <w:p w14:paraId="07143021" w14:textId="648FB52E" w:rsidR="00620C5D" w:rsidRPr="00457F91" w:rsidRDefault="00620C5D" w:rsidP="00C42209">
      <w:pPr>
        <w:pStyle w:val="Bullet1"/>
        <w:numPr>
          <w:ilvl w:val="0"/>
          <w:numId w:val="45"/>
        </w:numPr>
      </w:pPr>
      <w:r w:rsidRPr="00457F91">
        <w:t>Asbestos in the form of sheets of paper or cardboard of variable thickness (5 to 50 mm) was used for the thermal insulation of heating equipment, false ceilings, joints ...</w:t>
      </w:r>
    </w:p>
    <w:p w14:paraId="5404B6C6" w14:textId="51DBE8B9" w:rsidR="00620C5D" w:rsidRPr="00457F91" w:rsidRDefault="002A6D51" w:rsidP="00C42209">
      <w:pPr>
        <w:pStyle w:val="Bullet1"/>
        <w:numPr>
          <w:ilvl w:val="0"/>
          <w:numId w:val="45"/>
        </w:numPr>
      </w:pPr>
      <w:r>
        <w:t>I</w:t>
      </w:r>
      <w:r w:rsidR="00620C5D" w:rsidRPr="00457F91">
        <w:t xml:space="preserve">ncorporated in the form of powder </w:t>
      </w:r>
      <w:r>
        <w:t>into mortars, plasters, mortar glues etc</w:t>
      </w:r>
      <w:r w:rsidR="00620C5D" w:rsidRPr="00457F91">
        <w:t>.</w:t>
      </w:r>
    </w:p>
    <w:p w14:paraId="53E4B0E1" w14:textId="7C7BF50B" w:rsidR="00620C5D" w:rsidRPr="00457F91" w:rsidRDefault="002A6D51" w:rsidP="00C42209">
      <w:pPr>
        <w:pStyle w:val="Bullet1"/>
        <w:numPr>
          <w:ilvl w:val="0"/>
          <w:numId w:val="45"/>
        </w:numPr>
      </w:pPr>
      <w:r>
        <w:t xml:space="preserve">Mixed with cement for the fabrication of structural elements - </w:t>
      </w:r>
      <w:r w:rsidR="00620C5D" w:rsidRPr="00457F91">
        <w:t>corrugated plates, facade elements, ventilation ducts, pipes ...</w:t>
      </w:r>
    </w:p>
    <w:p w14:paraId="0762979C" w14:textId="2730ED6F" w:rsidR="00620C5D" w:rsidRPr="00457F91" w:rsidRDefault="002A6D51" w:rsidP="00C42209">
      <w:pPr>
        <w:pStyle w:val="Bullet1"/>
        <w:numPr>
          <w:ilvl w:val="0"/>
          <w:numId w:val="45"/>
        </w:numPr>
      </w:pPr>
      <w:r>
        <w:t>A</w:t>
      </w:r>
      <w:r w:rsidR="00620C5D" w:rsidRPr="00457F91">
        <w:t xml:space="preserve"> mineral filler incorporated into paints, varnishes, sealants, insulation foams ...</w:t>
      </w:r>
    </w:p>
    <w:p w14:paraId="6C5EF66A" w14:textId="085E4E6E" w:rsidR="00620C5D" w:rsidRPr="00457F91" w:rsidRDefault="002A6D51" w:rsidP="00C42209">
      <w:pPr>
        <w:pStyle w:val="Bullet1"/>
        <w:numPr>
          <w:ilvl w:val="0"/>
          <w:numId w:val="45"/>
        </w:numPr>
      </w:pPr>
      <w:r>
        <w:t>M</w:t>
      </w:r>
      <w:r w:rsidR="00620C5D" w:rsidRPr="00457F91">
        <w:t xml:space="preserve">ixed with plastics or elastomers </w:t>
      </w:r>
      <w:r>
        <w:t xml:space="preserve">for the fabrication of </w:t>
      </w:r>
      <w:r w:rsidR="00620C5D" w:rsidRPr="00457F91">
        <w:t>joints, coatings,</w:t>
      </w:r>
      <w:r w:rsidR="00504E96">
        <w:t xml:space="preserve"> </w:t>
      </w:r>
      <w:r w:rsidR="00620C5D" w:rsidRPr="00457F91">
        <w:t>...</w:t>
      </w:r>
    </w:p>
    <w:p w14:paraId="122029EF" w14:textId="02F3FD52" w:rsidR="00620C5D" w:rsidRPr="00457F91" w:rsidRDefault="00620C5D" w:rsidP="00C42209">
      <w:pPr>
        <w:pStyle w:val="Bullet1"/>
        <w:numPr>
          <w:ilvl w:val="0"/>
          <w:numId w:val="45"/>
        </w:numPr>
      </w:pPr>
      <w:r w:rsidRPr="00457F91">
        <w:t>The asbestos incorporated in bitumens was used for the waterproofing of roofs, against corrosion</w:t>
      </w:r>
      <w:r w:rsidR="00504E96">
        <w:t xml:space="preserve"> </w:t>
      </w:r>
      <w:r w:rsidRPr="00457F91">
        <w:t>,...</w:t>
      </w:r>
    </w:p>
    <w:p w14:paraId="75EB6E04" w14:textId="5A7311B0" w:rsidR="00D309B6" w:rsidRPr="00457F91" w:rsidRDefault="002A6D51">
      <w:pPr>
        <w:pStyle w:val="BodyText"/>
      </w:pPr>
      <w:r>
        <w:t>It is the interaction with these components, during refurbishment, removal or maintenance, that may expose the worker to the risk of inhalation.</w:t>
      </w:r>
    </w:p>
    <w:p w14:paraId="0D00AAA4" w14:textId="4EA95B7B" w:rsidR="00072FE3" w:rsidRDefault="00072FE3" w:rsidP="00072FE3">
      <w:pPr>
        <w:pStyle w:val="Heading3"/>
      </w:pPr>
      <w:bookmarkStart w:id="59" w:name="_Toc478640551"/>
      <w:bookmarkStart w:id="60" w:name="_Hlk478637285"/>
      <w:r w:rsidRPr="00072FE3">
        <w:t>Health Effects</w:t>
      </w:r>
      <w:bookmarkEnd w:id="59"/>
    </w:p>
    <w:bookmarkEnd w:id="60"/>
    <w:p w14:paraId="48059DDE" w14:textId="1CECC4A7" w:rsidR="00D309B6" w:rsidRDefault="00D309B6" w:rsidP="00D309B6">
      <w:pPr>
        <w:pStyle w:val="BodyText"/>
      </w:pPr>
      <w:r w:rsidRPr="00D309B6">
        <w:t xml:space="preserve">All asbestos varieties are carcinogenic. But inhalation of asbestos fibers can also lead to </w:t>
      </w:r>
      <w:r w:rsidR="002A6D51">
        <w:t xml:space="preserve">a number of other, well documented </w:t>
      </w:r>
      <w:r w:rsidRPr="00D309B6">
        <w:t>diseases.</w:t>
      </w:r>
      <w:r w:rsidR="004958FC">
        <w:t xml:space="preserve"> </w:t>
      </w:r>
      <w:r w:rsidRPr="00D309B6">
        <w:t xml:space="preserve">The asbestos fibers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fibers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072FE3">
      <w:pPr>
        <w:pStyle w:val="Heading3"/>
      </w:pPr>
      <w:bookmarkStart w:id="61" w:name="_Toc478640552"/>
      <w:r w:rsidRPr="00072FE3">
        <w:t>Regulations</w:t>
      </w:r>
      <w:bookmarkEnd w:id="61"/>
    </w:p>
    <w:p w14:paraId="0FCCE573" w14:textId="19099E04" w:rsidR="00A5385C" w:rsidRDefault="00A5385C" w:rsidP="00812253">
      <w:pPr>
        <w:pStyle w:val="BodyText"/>
        <w:rPr>
          <w:lang w:val="en-US"/>
        </w:rPr>
      </w:pPr>
      <w:bookmarkStart w:id="62" w:name="_Hlk478550580"/>
      <w:r>
        <w:rPr>
          <w:lang w:val="en-US"/>
        </w:rPr>
        <w:t>There are applicable international and national regulations and standards relating to asbestos removal. These should be consulted when planning how to deal with an asbestos issue.</w:t>
      </w:r>
    </w:p>
    <w:p w14:paraId="087BD7A6" w14:textId="77777777" w:rsidR="00072FE3" w:rsidRPr="00072FE3" w:rsidRDefault="00072FE3" w:rsidP="00072FE3">
      <w:pPr>
        <w:pStyle w:val="Heading3"/>
      </w:pPr>
      <w:bookmarkStart w:id="63" w:name="_Toc478640553"/>
      <w:bookmarkEnd w:id="62"/>
      <w:r w:rsidRPr="00072FE3">
        <w:t>Prevention of asbestos risk</w:t>
      </w:r>
      <w:bookmarkEnd w:id="63"/>
    </w:p>
    <w:p w14:paraId="17D26508" w14:textId="79D580C7" w:rsidR="00DD056E" w:rsidRPr="00516254" w:rsidRDefault="00A5385C" w:rsidP="00516254">
      <w:pPr>
        <w:pStyle w:val="BodyText"/>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0F67DBCD" w:rsidR="00DD056E" w:rsidRPr="00516254" w:rsidRDefault="00DD056E" w:rsidP="00C42209">
      <w:pPr>
        <w:pStyle w:val="BodyText"/>
        <w:numPr>
          <w:ilvl w:val="0"/>
          <w:numId w:val="35"/>
        </w:numPr>
        <w:rPr>
          <w:lang w:val="en-US"/>
        </w:rPr>
      </w:pPr>
      <w:r w:rsidRPr="00516254">
        <w:rPr>
          <w:lang w:val="en-US"/>
        </w:rPr>
        <w:t>Encapsulate the asbestos materials so that they do not emit any more fibers (temporary solution)</w:t>
      </w:r>
    </w:p>
    <w:p w14:paraId="671C0D96" w14:textId="1FA48ABF" w:rsidR="00DD056E" w:rsidRDefault="00DD056E" w:rsidP="00C42209">
      <w:pPr>
        <w:pStyle w:val="BodyText"/>
        <w:numPr>
          <w:ilvl w:val="0"/>
          <w:numId w:val="35"/>
        </w:numPr>
        <w:rPr>
          <w:lang w:val="en-US"/>
        </w:rPr>
      </w:pPr>
      <w:r w:rsidRPr="00516254">
        <w:rPr>
          <w:lang w:val="en-US"/>
        </w:rPr>
        <w:t>Remove the asbestos materials (final solution, and most often prescribed)</w:t>
      </w:r>
    </w:p>
    <w:p w14:paraId="7BFAD661" w14:textId="1F12DB66" w:rsidR="00DD056E" w:rsidRDefault="00DD056E" w:rsidP="00516254">
      <w:pPr>
        <w:pStyle w:val="BodyText"/>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623309">
      <w:pPr>
        <w:pStyle w:val="BodyText"/>
        <w:rPr>
          <w:lang w:val="en-US"/>
        </w:rPr>
      </w:pPr>
      <w:r w:rsidRPr="00623309">
        <w:rPr>
          <w:lang w:val="en-US"/>
        </w:rPr>
        <w:t>Processes for treating materials containing asbestos are selected to:</w:t>
      </w:r>
    </w:p>
    <w:p w14:paraId="05A43189" w14:textId="1BC54BC6" w:rsidR="00623309" w:rsidRPr="00623309" w:rsidRDefault="00623309" w:rsidP="00C42209">
      <w:pPr>
        <w:pStyle w:val="BodyText"/>
        <w:numPr>
          <w:ilvl w:val="0"/>
          <w:numId w:val="36"/>
        </w:numPr>
        <w:rPr>
          <w:lang w:val="en-US"/>
        </w:rPr>
      </w:pPr>
      <w:r w:rsidRPr="00623309">
        <w:rPr>
          <w:lang w:val="en-US"/>
        </w:rPr>
        <w:t>Limit exposure of workers to asbestos fibers during construction,</w:t>
      </w:r>
    </w:p>
    <w:p w14:paraId="070D09AC" w14:textId="7AF8B0FC" w:rsidR="00623309" w:rsidRPr="00623309" w:rsidRDefault="00623309" w:rsidP="00C42209">
      <w:pPr>
        <w:pStyle w:val="BodyText"/>
        <w:numPr>
          <w:ilvl w:val="0"/>
          <w:numId w:val="36"/>
        </w:numPr>
        <w:rPr>
          <w:lang w:val="en-US"/>
        </w:rPr>
      </w:pPr>
      <w:r w:rsidRPr="00623309">
        <w:rPr>
          <w:lang w:val="en-US"/>
        </w:rPr>
        <w:t>To reduce to the lowest possible level the emission of fibers in the environment of the site,</w:t>
      </w:r>
    </w:p>
    <w:p w14:paraId="1A38C81B" w14:textId="31AAAD62" w:rsidR="00623309" w:rsidRPr="00623309" w:rsidRDefault="00623309" w:rsidP="00C42209">
      <w:pPr>
        <w:pStyle w:val="BodyText"/>
        <w:numPr>
          <w:ilvl w:val="0"/>
          <w:numId w:val="36"/>
        </w:numPr>
        <w:rPr>
          <w:lang w:val="en-US"/>
        </w:rPr>
      </w:pPr>
      <w:r w:rsidRPr="00623309">
        <w:rPr>
          <w:lang w:val="en-US"/>
        </w:rPr>
        <w:lastRenderedPageBreak/>
        <w:t>Facilitate the removal of debris and disposal of asbestos-containing materials, depending on the nature and geometry of the support,</w:t>
      </w:r>
    </w:p>
    <w:p w14:paraId="31778F21" w14:textId="7BCA4990" w:rsidR="00623309" w:rsidRPr="00516254" w:rsidRDefault="00623309" w:rsidP="00C42209">
      <w:pPr>
        <w:pStyle w:val="BodyText"/>
        <w:numPr>
          <w:ilvl w:val="0"/>
          <w:numId w:val="36"/>
        </w:numPr>
        <w:rPr>
          <w:lang w:val="en-US"/>
        </w:rPr>
      </w:pPr>
      <w:r w:rsidRPr="00623309">
        <w:rPr>
          <w:lang w:val="en-US"/>
        </w:rPr>
        <w:t>To reduce to an acceptable level the physical burden of employees given the difficulty and constraints of these work sites.</w:t>
      </w:r>
    </w:p>
    <w:p w14:paraId="2C51BC5D" w14:textId="587CAF3F" w:rsidR="00FB3759" w:rsidRPr="00516254" w:rsidRDefault="00FB3759" w:rsidP="00516254">
      <w:pPr>
        <w:pStyle w:val="BodyText"/>
        <w:rPr>
          <w:lang w:val="en-US"/>
        </w:rPr>
      </w:pPr>
      <w:r>
        <w:rPr>
          <w:lang w:val="en-US"/>
        </w:rPr>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516254">
      <w:pPr>
        <w:pStyle w:val="BodyText"/>
        <w:rPr>
          <w:lang w:val="en-US"/>
        </w:rPr>
      </w:pPr>
      <w:r w:rsidRPr="00623309">
        <w:rPr>
          <w:lang w:val="en-US"/>
        </w:rPr>
        <w:t>All wastes containing asbestos are subject to strict packaging and transport conditions.</w:t>
      </w:r>
    </w:p>
    <w:p w14:paraId="37BBD7E9" w14:textId="77777777" w:rsidR="00597D44" w:rsidRDefault="00597D44" w:rsidP="00A64582">
      <w:pPr>
        <w:pStyle w:val="Heading2"/>
      </w:pPr>
      <w:bookmarkStart w:id="64" w:name="_Toc478640554"/>
      <w:bookmarkStart w:id="65" w:name="_Hlk478553808"/>
      <w:r>
        <w:t>Silica</w:t>
      </w:r>
      <w:bookmarkEnd w:id="64"/>
    </w:p>
    <w:bookmarkEnd w:id="65"/>
    <w:p w14:paraId="3C56CF13" w14:textId="77777777" w:rsidR="00597D44" w:rsidRPr="005A2035" w:rsidRDefault="00597D44" w:rsidP="00597D44">
      <w:pPr>
        <w:pStyle w:val="Heading2separationline"/>
      </w:pPr>
    </w:p>
    <w:p w14:paraId="61848D7F" w14:textId="6E65996A" w:rsidR="00BC11D8" w:rsidRDefault="00BC11D8" w:rsidP="00BC11D8">
      <w:pPr>
        <w:pStyle w:val="Heading3"/>
      </w:pPr>
      <w:bookmarkStart w:id="66" w:name="_Toc478640555"/>
      <w:r w:rsidRPr="00BC11D8">
        <w:t xml:space="preserve">What </w:t>
      </w:r>
      <w:r>
        <w:t>is silica?</w:t>
      </w:r>
      <w:bookmarkEnd w:id="66"/>
    </w:p>
    <w:p w14:paraId="7DCCF2A4" w14:textId="76E825A1" w:rsidR="00A5385C" w:rsidRDefault="00A5385C" w:rsidP="00BC11D8">
      <w:pPr>
        <w:pStyle w:val="BodyText"/>
      </w:pPr>
      <w:r>
        <w:t>S</w:t>
      </w:r>
      <w:r w:rsidR="00BC11D8" w:rsidRPr="00BC11D8">
        <w:t xml:space="preserve">ilica </w:t>
      </w:r>
      <w:r>
        <w:t xml:space="preserve">is a material that </w:t>
      </w:r>
      <w:r w:rsidR="00BC11D8" w:rsidRPr="00BC11D8">
        <w:t xml:space="preserve">exists in the free state in crystalline or amorphous form, and in the combined state in the form of silicates. </w:t>
      </w:r>
      <w:r>
        <w:t xml:space="preserve">It occurs naturally in many rocks (sandstone, granite and sand) and as such can be present in structures built </w:t>
      </w:r>
      <w:del w:id="67" w:author="TOURBOT Joel" w:date="2017-10-10T09:53:00Z">
        <w:r w:rsidDel="00D90584">
          <w:delText xml:space="preserve">predominatnly </w:delText>
        </w:r>
      </w:del>
      <w:ins w:id="68" w:author="TOURBOT Joel" w:date="2017-10-10T09:53:00Z">
        <w:r w:rsidR="00D90584">
          <w:t xml:space="preserve">predominantly </w:t>
        </w:r>
      </w:ins>
      <w:r>
        <w:t>from masonry. Due to its physical properties, it is also commonly added  as an additional material in products such as concrete, mortars and façade plasters.</w:t>
      </w:r>
    </w:p>
    <w:p w14:paraId="53B17F76" w14:textId="7EAC044D" w:rsidR="00BC11D8" w:rsidRDefault="00A5385C" w:rsidP="00BC11D8">
      <w:pPr>
        <w:pStyle w:val="Heading3"/>
      </w:pPr>
      <w:bookmarkStart w:id="69" w:name="_Toc478640556"/>
      <w:r>
        <w:t>Risk of Exposure</w:t>
      </w:r>
      <w:bookmarkEnd w:id="69"/>
    </w:p>
    <w:p w14:paraId="121E5C17" w14:textId="77777777" w:rsidR="00A5385C" w:rsidRDefault="00BC11D8" w:rsidP="00BC11D8">
      <w:pPr>
        <w:pStyle w:val="BodyText"/>
      </w:pPr>
      <w:r w:rsidRPr="00BC11D8">
        <w:t xml:space="preserve">The </w:t>
      </w:r>
      <w:r w:rsidR="00A5385C">
        <w:t>risk of exposure to inhalation of silica is during the following activities;</w:t>
      </w:r>
    </w:p>
    <w:p w14:paraId="213E3C88" w14:textId="77777777" w:rsidR="00A5385C" w:rsidRDefault="00A5385C" w:rsidP="00C42209">
      <w:pPr>
        <w:pStyle w:val="BodyText"/>
        <w:numPr>
          <w:ilvl w:val="0"/>
          <w:numId w:val="38"/>
        </w:numPr>
      </w:pPr>
      <w:r>
        <w:t>Stone cutting</w:t>
      </w:r>
    </w:p>
    <w:p w14:paraId="6A368C6A" w14:textId="77777777" w:rsidR="00A5385C" w:rsidRDefault="00A5385C" w:rsidP="00C42209">
      <w:pPr>
        <w:pStyle w:val="BodyText"/>
        <w:numPr>
          <w:ilvl w:val="0"/>
          <w:numId w:val="38"/>
        </w:numPr>
      </w:pPr>
      <w:r>
        <w:t>Manufacture of dentures</w:t>
      </w:r>
    </w:p>
    <w:p w14:paraId="585A2C37" w14:textId="77777777" w:rsidR="00A5385C" w:rsidRDefault="00A5385C" w:rsidP="00C42209">
      <w:pPr>
        <w:pStyle w:val="BodyText"/>
        <w:numPr>
          <w:ilvl w:val="0"/>
          <w:numId w:val="38"/>
        </w:numPr>
      </w:pPr>
      <w:r>
        <w:t>Manufacture of bricks and tiles</w:t>
      </w:r>
    </w:p>
    <w:p w14:paraId="5BB5AC5C" w14:textId="77777777" w:rsidR="00A5385C" w:rsidRDefault="00A5385C" w:rsidP="00C42209">
      <w:pPr>
        <w:pStyle w:val="BodyText"/>
        <w:numPr>
          <w:ilvl w:val="0"/>
          <w:numId w:val="38"/>
        </w:numPr>
      </w:pPr>
      <w:r>
        <w:t>Production of concrete, mortars and plasters</w:t>
      </w:r>
    </w:p>
    <w:p w14:paraId="0BFB1093" w14:textId="77777777" w:rsidR="00A5385C" w:rsidRDefault="00A5385C" w:rsidP="00C42209">
      <w:pPr>
        <w:pStyle w:val="BodyText"/>
        <w:numPr>
          <w:ilvl w:val="0"/>
          <w:numId w:val="38"/>
        </w:numPr>
      </w:pPr>
      <w:r>
        <w:t>General construction works.</w:t>
      </w:r>
    </w:p>
    <w:p w14:paraId="32EAA09D" w14:textId="0C4EAEDB" w:rsidR="00BC11D8" w:rsidRPr="00BC11D8" w:rsidRDefault="00A5385C" w:rsidP="00BC11D8">
      <w:pPr>
        <w:pStyle w:val="BodyText"/>
      </w:pPr>
      <w:del w:id="70" w:author="TOURBOT Joel" w:date="2017-10-10T09:55:00Z">
        <w:r w:rsidRPr="00E31B3D" w:rsidDel="00662105">
          <w:rPr>
            <w:highlight w:val="yellow"/>
          </w:rPr>
          <w:delText xml:space="preserve">As such this can be </w:delText>
        </w:r>
        <w:r w:rsidR="00A22416" w:rsidDel="00662105">
          <w:rPr>
            <w:highlight w:val="yellow"/>
          </w:rPr>
          <w:delText>?</w:delText>
        </w:r>
      </w:del>
    </w:p>
    <w:p w14:paraId="5B73C04F" w14:textId="3308CE5E" w:rsidR="00BC11D8" w:rsidRDefault="00BC11D8" w:rsidP="00BC11D8">
      <w:pPr>
        <w:pStyle w:val="Heading3"/>
      </w:pPr>
      <w:bookmarkStart w:id="71" w:name="_Toc478640557"/>
      <w:r w:rsidRPr="00BC11D8">
        <w:t>Health Effects</w:t>
      </w:r>
      <w:bookmarkEnd w:id="71"/>
    </w:p>
    <w:p w14:paraId="5BA97478" w14:textId="75C10854" w:rsidR="00564FC2" w:rsidRPr="00564FC2" w:rsidRDefault="00564FC2" w:rsidP="00564FC2">
      <w:pPr>
        <w:pStyle w:val="BodyText"/>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BC11D8">
      <w:pPr>
        <w:pStyle w:val="Heading3"/>
      </w:pPr>
      <w:bookmarkStart w:id="72" w:name="_Toc478640558"/>
      <w:r w:rsidRPr="00BC11D8">
        <w:t>Regulations</w:t>
      </w:r>
      <w:bookmarkEnd w:id="72"/>
    </w:p>
    <w:p w14:paraId="72135FD1" w14:textId="096971B9" w:rsidR="00A01CC7" w:rsidRDefault="00564FC2" w:rsidP="00A01CC7">
      <w:pPr>
        <w:pStyle w:val="BodyText"/>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These should be consulted when planning how to mitigate the risk of working with silica. Suppliers of silica or silica fume will also be able to provide guidelines for safe handling and work.</w:t>
      </w:r>
    </w:p>
    <w:p w14:paraId="7B1659BD" w14:textId="3B6A7A7F" w:rsidR="00BC11D8" w:rsidRPr="00BC11D8" w:rsidRDefault="00BC11D8" w:rsidP="00BC11D8">
      <w:pPr>
        <w:pStyle w:val="Heading3"/>
      </w:pPr>
      <w:bookmarkStart w:id="73" w:name="_Toc478553026"/>
      <w:bookmarkStart w:id="74" w:name="_Toc478554392"/>
      <w:bookmarkStart w:id="75" w:name="_Toc478554530"/>
      <w:bookmarkStart w:id="76" w:name="_Toc478554669"/>
      <w:bookmarkStart w:id="77" w:name="_Toc478554812"/>
      <w:bookmarkStart w:id="78" w:name="_Toc478554956"/>
      <w:bookmarkStart w:id="79" w:name="_Toc478555101"/>
      <w:bookmarkStart w:id="80" w:name="_Toc478640559"/>
      <w:bookmarkEnd w:id="73"/>
      <w:bookmarkEnd w:id="74"/>
      <w:bookmarkEnd w:id="75"/>
      <w:bookmarkEnd w:id="76"/>
      <w:bookmarkEnd w:id="77"/>
      <w:bookmarkEnd w:id="78"/>
      <w:bookmarkEnd w:id="79"/>
      <w:r w:rsidRPr="00BC11D8">
        <w:t>Risk prevention</w:t>
      </w:r>
      <w:bookmarkEnd w:id="80"/>
    </w:p>
    <w:p w14:paraId="1766B6DC" w14:textId="37DE2F2B" w:rsidR="00160B5D" w:rsidRDefault="00160B5D" w:rsidP="00160B5D">
      <w:pPr>
        <w:pStyle w:val="BodyText"/>
      </w:pPr>
      <w:r w:rsidRPr="00160B5D">
        <w:t>The main preventive measures in the presence of silica dust are as follows:</w:t>
      </w:r>
    </w:p>
    <w:p w14:paraId="4E324BE7" w14:textId="47EAD7D4" w:rsidR="00160B5D" w:rsidRDefault="00160B5D" w:rsidP="00C42209">
      <w:pPr>
        <w:pStyle w:val="BodyText"/>
        <w:numPr>
          <w:ilvl w:val="0"/>
          <w:numId w:val="37"/>
        </w:numPr>
      </w:pPr>
      <w:r>
        <w:t xml:space="preserve">When working conditions require it and collective protective measures are not sufficient to eliminate the risk (eg on construction sites), provide personnel with suitable PPE: respiratory protection device (depending on </w:t>
      </w:r>
      <w:r>
        <w:lastRenderedPageBreak/>
        <w:t>the exposure Use of a free or assisted ventilation device equipped with a class 3 anti-particle filter or an insulating device), type 5 disposable hooded suit, goggles.</w:t>
      </w:r>
    </w:p>
    <w:p w14:paraId="4328D9DB" w14:textId="77777777" w:rsidR="00160B5D" w:rsidRDefault="00160B5D" w:rsidP="00C42209">
      <w:pPr>
        <w:pStyle w:val="BodyText"/>
        <w:numPr>
          <w:ilvl w:val="0"/>
          <w:numId w:val="37"/>
        </w:numPr>
      </w:pPr>
      <w:r>
        <w:t xml:space="preserve">Regularly check the dustiness of the working atmosphere and every important change in operating procedures.     </w:t>
      </w:r>
    </w:p>
    <w:p w14:paraId="4ECA04C8" w14:textId="219A776A" w:rsidR="00766F74" w:rsidRDefault="00160B5D" w:rsidP="00C42209">
      <w:pPr>
        <w:pStyle w:val="BodyText"/>
        <w:numPr>
          <w:ilvl w:val="0"/>
          <w:numId w:val="37"/>
        </w:numPr>
      </w:pPr>
      <w:r>
        <w:t>Implement medical monitoring of exposed employees and post-professional monitoring.</w:t>
      </w:r>
    </w:p>
    <w:p w14:paraId="30D3A798" w14:textId="337D3E49" w:rsidR="004611C2" w:rsidRPr="004611C2" w:rsidRDefault="006A27B2" w:rsidP="00A64582">
      <w:pPr>
        <w:pStyle w:val="Heading2"/>
      </w:pPr>
      <w:bookmarkStart w:id="81" w:name="_Toc478542339"/>
      <w:bookmarkStart w:id="82" w:name="_Toc478640560"/>
      <w:r w:rsidRPr="006A27B2">
        <w:t>Lead Based Paints</w:t>
      </w:r>
      <w:bookmarkEnd w:id="81"/>
      <w:bookmarkEnd w:id="82"/>
    </w:p>
    <w:p w14:paraId="69FFF77C"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1BC6319B" w14:textId="77777777" w:rsidR="006A27B2" w:rsidRPr="004611C2" w:rsidRDefault="006A27B2" w:rsidP="00E31B3D">
      <w:pPr>
        <w:pStyle w:val="Heading3"/>
      </w:pPr>
      <w:bookmarkStart w:id="83" w:name="_Toc478640561"/>
      <w:r w:rsidRPr="004611C2">
        <w:t>What is lead?</w:t>
      </w:r>
      <w:bookmarkEnd w:id="83"/>
    </w:p>
    <w:p w14:paraId="7AECF026" w14:textId="77777777" w:rsidR="00FE5799" w:rsidRDefault="006A27B2" w:rsidP="006A27B2">
      <w:pPr>
        <w:spacing w:after="120"/>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6A27B2">
      <w:pPr>
        <w:spacing w:after="120"/>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E31B3D">
      <w:pPr>
        <w:pStyle w:val="Heading3"/>
      </w:pPr>
      <w:bookmarkStart w:id="84" w:name="_Toc478640562"/>
      <w:r w:rsidRPr="004611C2">
        <w:t>Risk</w:t>
      </w:r>
      <w:r w:rsidR="006A27B2" w:rsidRPr="004611C2">
        <w:t xml:space="preserve"> of exposure</w:t>
      </w:r>
      <w:bookmarkEnd w:id="84"/>
    </w:p>
    <w:p w14:paraId="7489ECAC" w14:textId="77777777" w:rsidR="00FE5799" w:rsidRDefault="00FE5799" w:rsidP="006A27B2">
      <w:pPr>
        <w:spacing w:after="120"/>
        <w:rPr>
          <w:sz w:val="22"/>
        </w:rPr>
      </w:pPr>
      <w:r>
        <w:rPr>
          <w:sz w:val="22"/>
        </w:rPr>
        <w:t>The risk of exposure to lead is most common during the following activities;</w:t>
      </w:r>
    </w:p>
    <w:p w14:paraId="2BD1C07A" w14:textId="6867F322" w:rsidR="00FE5799" w:rsidRDefault="00FE5799" w:rsidP="00C42209">
      <w:pPr>
        <w:numPr>
          <w:ilvl w:val="0"/>
          <w:numId w:val="39"/>
        </w:numPr>
        <w:spacing w:after="120"/>
        <w:rPr>
          <w:sz w:val="22"/>
        </w:rPr>
      </w:pPr>
      <w:r>
        <w:rPr>
          <w:sz w:val="22"/>
        </w:rPr>
        <w:t>Removal or repair of lead-based paint systems on buildings, pipes or other parts o fthe structure, etc.</w:t>
      </w:r>
    </w:p>
    <w:p w14:paraId="57053B64" w14:textId="77777777" w:rsidR="006A27B2" w:rsidRPr="006A27B2" w:rsidRDefault="006A27B2" w:rsidP="00C42209">
      <w:pPr>
        <w:numPr>
          <w:ilvl w:val="0"/>
          <w:numId w:val="39"/>
        </w:numPr>
        <w:spacing w:after="120"/>
        <w:rPr>
          <w:sz w:val="22"/>
        </w:rPr>
      </w:pPr>
      <w:r w:rsidRPr="006A27B2">
        <w:rPr>
          <w:sz w:val="22"/>
        </w:rPr>
        <w:t>Cutting or sanding of metal structures coated with anti-corrosion paint,</w:t>
      </w:r>
    </w:p>
    <w:p w14:paraId="7EC44936" w14:textId="77777777" w:rsidR="006A27B2" w:rsidRPr="006A27B2" w:rsidRDefault="006A27B2" w:rsidP="00C42209">
      <w:pPr>
        <w:numPr>
          <w:ilvl w:val="0"/>
          <w:numId w:val="39"/>
        </w:numPr>
        <w:spacing w:after="120"/>
        <w:rPr>
          <w:sz w:val="22"/>
        </w:rPr>
      </w:pPr>
      <w:r w:rsidRPr="006A27B2">
        <w:rPr>
          <w:sz w:val="22"/>
        </w:rPr>
        <w:t>Roofing work (lead soldering, use of lead foil, etc.)</w:t>
      </w:r>
    </w:p>
    <w:p w14:paraId="4B398D4F" w14:textId="77777777" w:rsidR="006A27B2" w:rsidRPr="004611C2" w:rsidRDefault="006A27B2" w:rsidP="00E31B3D">
      <w:pPr>
        <w:pStyle w:val="Heading3"/>
        <w:rPr>
          <w:b w:val="0"/>
          <w:bCs w:val="0"/>
          <w:smallCaps w:val="0"/>
        </w:rPr>
      </w:pPr>
      <w:bookmarkStart w:id="85" w:name="_Toc478640563"/>
      <w:r w:rsidRPr="004611C2">
        <w:t>Health Effects</w:t>
      </w:r>
      <w:bookmarkEnd w:id="85"/>
    </w:p>
    <w:p w14:paraId="71BFFB8C" w14:textId="77777777" w:rsidR="00FE5799" w:rsidRDefault="006A27B2" w:rsidP="006A27B2">
      <w:pPr>
        <w:spacing w:after="120"/>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 etc</w:t>
      </w:r>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6A27B2">
      <w:pPr>
        <w:spacing w:after="120"/>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6A27B2">
      <w:pPr>
        <w:spacing w:after="120"/>
        <w:rPr>
          <w:sz w:val="22"/>
        </w:rPr>
      </w:pPr>
      <w:r w:rsidRPr="006A27B2">
        <w:rPr>
          <w:sz w:val="22"/>
        </w:rPr>
        <w:t>The effects of lead are:</w:t>
      </w:r>
    </w:p>
    <w:p w14:paraId="0B751592" w14:textId="282A821F" w:rsidR="006A27B2" w:rsidRPr="006A27B2" w:rsidRDefault="00FE5799" w:rsidP="00C42209">
      <w:pPr>
        <w:numPr>
          <w:ilvl w:val="0"/>
          <w:numId w:val="40"/>
        </w:numPr>
        <w:spacing w:after="120"/>
        <w:rPr>
          <w:sz w:val="22"/>
        </w:rPr>
      </w:pPr>
      <w:r>
        <w:rPr>
          <w:sz w:val="22"/>
        </w:rPr>
        <w:t xml:space="preserve">Direct effect on the nervous system, including </w:t>
      </w:r>
      <w:r w:rsidR="006A27B2" w:rsidRPr="006A27B2">
        <w:rPr>
          <w:sz w:val="22"/>
        </w:rPr>
        <w:t>disorders of mood and memory, deterioration of intellectual capacity, impairment of peripheral motor nerves;</w:t>
      </w:r>
    </w:p>
    <w:p w14:paraId="25C93930" w14:textId="147A2258" w:rsidR="006A27B2" w:rsidRPr="006A27B2" w:rsidRDefault="00FE5799" w:rsidP="00C42209">
      <w:pPr>
        <w:numPr>
          <w:ilvl w:val="0"/>
          <w:numId w:val="40"/>
        </w:numPr>
        <w:spacing w:after="120"/>
        <w:rPr>
          <w:sz w:val="22"/>
        </w:rPr>
      </w:pPr>
      <w:r>
        <w:rPr>
          <w:sz w:val="22"/>
        </w:rPr>
        <w:t>K</w:t>
      </w:r>
      <w:r w:rsidR="006A27B2" w:rsidRPr="006A27B2">
        <w:rPr>
          <w:sz w:val="22"/>
        </w:rPr>
        <w:t>idneys: disruption of elimination functions, chronic renal failure;</w:t>
      </w:r>
    </w:p>
    <w:p w14:paraId="33A3B44A" w14:textId="77777777" w:rsidR="006A27B2" w:rsidRPr="006A27B2" w:rsidRDefault="006A27B2" w:rsidP="00C42209">
      <w:pPr>
        <w:numPr>
          <w:ilvl w:val="0"/>
          <w:numId w:val="40"/>
        </w:numPr>
        <w:spacing w:after="120"/>
        <w:rPr>
          <w:sz w:val="22"/>
        </w:rPr>
      </w:pPr>
      <w:r w:rsidRPr="006A27B2">
        <w:rPr>
          <w:sz w:val="22"/>
        </w:rPr>
        <w:t>Blood: decrease in the number of red blood cells (anemia);</w:t>
      </w:r>
    </w:p>
    <w:p w14:paraId="3251C11D" w14:textId="2C84398D" w:rsidR="006A27B2" w:rsidRPr="006A27B2" w:rsidRDefault="006A27B2" w:rsidP="00FE5799">
      <w:pPr>
        <w:numPr>
          <w:ilvl w:val="0"/>
          <w:numId w:val="40"/>
        </w:numPr>
        <w:spacing w:after="120"/>
        <w:rPr>
          <w:sz w:val="22"/>
        </w:rPr>
      </w:pPr>
      <w:r w:rsidRPr="006A27B2">
        <w:rPr>
          <w:sz w:val="22"/>
        </w:rPr>
        <w:t>In the digestive system: lead colic (abdominal pain);</w:t>
      </w:r>
    </w:p>
    <w:p w14:paraId="056A548C" w14:textId="77777777" w:rsidR="006A27B2" w:rsidRPr="004611C2" w:rsidRDefault="006A27B2" w:rsidP="00E31B3D">
      <w:pPr>
        <w:pStyle w:val="Heading3"/>
      </w:pPr>
      <w:bookmarkStart w:id="86" w:name="_Toc478640564"/>
      <w:r w:rsidRPr="004611C2">
        <w:t>Regulations</w:t>
      </w:r>
      <w:bookmarkEnd w:id="86"/>
    </w:p>
    <w:p w14:paraId="38224617" w14:textId="31909946" w:rsidR="00BA3804" w:rsidRPr="00BA3804" w:rsidRDefault="006A27B2" w:rsidP="006A27B2">
      <w:pPr>
        <w:spacing w:after="120"/>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6A27B2">
      <w:pPr>
        <w:spacing w:after="120"/>
        <w:rPr>
          <w:sz w:val="22"/>
        </w:rPr>
      </w:pPr>
      <w:r w:rsidRPr="00BA3804">
        <w:rPr>
          <w:sz w:val="22"/>
        </w:rPr>
        <w:t>Safe work procedures should be developed to guard against lead contamination.</w:t>
      </w:r>
    </w:p>
    <w:p w14:paraId="3880ACB3" w14:textId="77777777" w:rsidR="00BA3804" w:rsidRPr="00BA3804" w:rsidRDefault="00BA3804" w:rsidP="006A27B2">
      <w:pPr>
        <w:spacing w:after="120"/>
        <w:rPr>
          <w:sz w:val="22"/>
        </w:rPr>
      </w:pPr>
      <w:r w:rsidRPr="00BA3804">
        <w:rPr>
          <w:sz w:val="22"/>
        </w:rPr>
        <w:t>These should be consulted when planning how to mitigate the risk of working with lead.</w:t>
      </w:r>
    </w:p>
    <w:p w14:paraId="648149B4" w14:textId="77777777" w:rsidR="006A27B2" w:rsidRPr="004611C2" w:rsidRDefault="006A27B2" w:rsidP="00E31B3D">
      <w:pPr>
        <w:pStyle w:val="Heading3"/>
      </w:pPr>
      <w:bookmarkStart w:id="87" w:name="_Toc478640565"/>
      <w:r w:rsidRPr="004611C2">
        <w:t>Risk prevention</w:t>
      </w:r>
      <w:bookmarkEnd w:id="87"/>
    </w:p>
    <w:p w14:paraId="75CFCF26" w14:textId="77777777" w:rsidR="00BA3804" w:rsidRDefault="00BA3804" w:rsidP="006A27B2">
      <w:pPr>
        <w:spacing w:after="120"/>
        <w:rPr>
          <w:sz w:val="22"/>
        </w:rPr>
      </w:pPr>
      <w:r>
        <w:rPr>
          <w:sz w:val="22"/>
        </w:rPr>
        <w:t>Guarding against lead contamination can be summarized as follows;</w:t>
      </w:r>
    </w:p>
    <w:p w14:paraId="3768C889" w14:textId="112CB2E9" w:rsidR="006A27B2" w:rsidRPr="006A27B2" w:rsidRDefault="006A27B2" w:rsidP="00C42209">
      <w:pPr>
        <w:numPr>
          <w:ilvl w:val="0"/>
          <w:numId w:val="41"/>
        </w:numPr>
        <w:spacing w:after="120"/>
        <w:rPr>
          <w:sz w:val="22"/>
        </w:rPr>
      </w:pPr>
      <w:r w:rsidRPr="006A27B2">
        <w:rPr>
          <w:sz w:val="22"/>
        </w:rPr>
        <w:t>Replace</w:t>
      </w:r>
      <w:r w:rsidR="00BA3804">
        <w:rPr>
          <w:sz w:val="22"/>
        </w:rPr>
        <w:t>ment of</w:t>
      </w:r>
      <w:r w:rsidRPr="006A27B2">
        <w:rPr>
          <w:sz w:val="22"/>
        </w:rPr>
        <w:t xml:space="preserve"> products containing lead with less toxic products,</w:t>
      </w:r>
    </w:p>
    <w:p w14:paraId="49E1F96C" w14:textId="37604FBD" w:rsidR="006A27B2" w:rsidRPr="006A27B2" w:rsidRDefault="00BA3804" w:rsidP="00C42209">
      <w:pPr>
        <w:numPr>
          <w:ilvl w:val="0"/>
          <w:numId w:val="41"/>
        </w:numPr>
        <w:spacing w:after="120"/>
        <w:rPr>
          <w:sz w:val="22"/>
        </w:rPr>
      </w:pPr>
      <w:r>
        <w:rPr>
          <w:sz w:val="22"/>
        </w:rPr>
        <w:t>Identify potential points of exposure and mitigate them,</w:t>
      </w:r>
    </w:p>
    <w:p w14:paraId="7D2A9346" w14:textId="5EBCB760" w:rsidR="006A27B2" w:rsidRPr="006A27B2" w:rsidRDefault="006A27B2" w:rsidP="00C42209">
      <w:pPr>
        <w:numPr>
          <w:ilvl w:val="0"/>
          <w:numId w:val="41"/>
        </w:numPr>
        <w:spacing w:after="120"/>
        <w:rPr>
          <w:sz w:val="22"/>
        </w:rPr>
      </w:pPr>
      <w:r w:rsidRPr="006A27B2">
        <w:rPr>
          <w:sz w:val="22"/>
        </w:rPr>
        <w:t xml:space="preserve">Prevent the </w:t>
      </w:r>
      <w:r w:rsidR="00BA3804">
        <w:rPr>
          <w:sz w:val="22"/>
        </w:rPr>
        <w:t xml:space="preserve">production of lead in a form that can be inhaled </w:t>
      </w:r>
      <w:r w:rsidRPr="006A27B2">
        <w:rPr>
          <w:sz w:val="22"/>
        </w:rPr>
        <w:t>(aerosols and dust),</w:t>
      </w:r>
    </w:p>
    <w:p w14:paraId="6560EBF9" w14:textId="77777777" w:rsidR="006A27B2" w:rsidRPr="006A27B2" w:rsidRDefault="006A27B2" w:rsidP="00C42209">
      <w:pPr>
        <w:numPr>
          <w:ilvl w:val="0"/>
          <w:numId w:val="41"/>
        </w:numPr>
        <w:spacing w:after="120"/>
        <w:rPr>
          <w:sz w:val="22"/>
        </w:rPr>
      </w:pPr>
      <w:r w:rsidRPr="006A27B2">
        <w:rPr>
          <w:sz w:val="22"/>
        </w:rPr>
        <w:lastRenderedPageBreak/>
        <w:t>Prevent ingestion of lead (hands, water or contaminated food)</w:t>
      </w:r>
    </w:p>
    <w:p w14:paraId="52499FEC" w14:textId="01812DEC" w:rsidR="006A27B2" w:rsidRDefault="006A27B2" w:rsidP="006A27B2">
      <w:pPr>
        <w:spacing w:after="120"/>
        <w:rPr>
          <w:sz w:val="22"/>
        </w:rPr>
      </w:pPr>
      <w:r w:rsidRPr="006A27B2">
        <w:rPr>
          <w:sz w:val="22"/>
        </w:rPr>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A64582">
      <w:pPr>
        <w:pStyle w:val="Heading2"/>
      </w:pPr>
      <w:bookmarkStart w:id="88" w:name="_Toc478542340"/>
      <w:bookmarkStart w:id="89" w:name="_Toc478640566"/>
      <w:r w:rsidRPr="006A27B2">
        <w:t>Mercury</w:t>
      </w:r>
      <w:bookmarkEnd w:id="88"/>
      <w:bookmarkEnd w:id="89"/>
    </w:p>
    <w:p w14:paraId="028AE766"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25DBEB0E" w14:textId="77777777" w:rsidR="006A27B2" w:rsidRPr="004611C2" w:rsidRDefault="006A27B2" w:rsidP="00E31B3D">
      <w:pPr>
        <w:pStyle w:val="Heading3"/>
      </w:pPr>
      <w:bookmarkStart w:id="90" w:name="_Toc478640567"/>
      <w:bookmarkStart w:id="91" w:name="_Hlk478567386"/>
      <w:r w:rsidRPr="004611C2">
        <w:t>What is mercury?</w:t>
      </w:r>
      <w:bookmarkEnd w:id="90"/>
    </w:p>
    <w:bookmarkEnd w:id="91"/>
    <w:p w14:paraId="00D53802" w14:textId="669181C8" w:rsidR="00BA3804" w:rsidRDefault="006A27B2" w:rsidP="00BA3804">
      <w:pPr>
        <w:spacing w:after="120"/>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E31B3D">
      <w:pPr>
        <w:pStyle w:val="Heading3"/>
      </w:pPr>
      <w:bookmarkStart w:id="92" w:name="_Toc478640568"/>
      <w:r>
        <w:t>R</w:t>
      </w:r>
      <w:r w:rsidR="00981202" w:rsidRPr="004611C2">
        <w:t>isk</w:t>
      </w:r>
      <w:r w:rsidR="006A27B2" w:rsidRPr="004611C2">
        <w:t xml:space="preserve"> of exposure</w:t>
      </w:r>
      <w:bookmarkEnd w:id="92"/>
    </w:p>
    <w:p w14:paraId="33E83316" w14:textId="6ECCBB66" w:rsidR="006A27B2" w:rsidRDefault="0060113F" w:rsidP="006A27B2">
      <w:pPr>
        <w:spacing w:after="120"/>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E31B3D">
      <w:pPr>
        <w:pStyle w:val="Heading3"/>
      </w:pPr>
      <w:bookmarkStart w:id="93" w:name="_Toc478640569"/>
      <w:r w:rsidRPr="004611C2">
        <w:t>Health Effects</w:t>
      </w:r>
      <w:bookmarkEnd w:id="93"/>
    </w:p>
    <w:p w14:paraId="210418E2" w14:textId="7724CD25" w:rsidR="0060113F" w:rsidRDefault="0060113F" w:rsidP="00061A8D">
      <w:pPr>
        <w:pStyle w:val="BodyText"/>
        <w:rPr>
          <w:lang w:val="en"/>
        </w:rPr>
      </w:pPr>
      <w:r>
        <w:rPr>
          <w:lang w:val="en"/>
        </w:rPr>
        <w:t>Mercury and most of its compounds are extremely toxic and must be handled with care. It can be absor</w:t>
      </w:r>
      <w:ins w:id="94" w:author="TOURBOT Joel" w:date="2017-10-10T09:56:00Z">
        <w:r w:rsidR="00662105">
          <w:rPr>
            <w:lang w:val="en"/>
          </w:rPr>
          <w:t>b</w:t>
        </w:r>
      </w:ins>
      <w:r>
        <w:rPr>
          <w:lang w:val="en"/>
        </w:rPr>
        <w:t xml:space="preserve">ed through the skin and mucous membranes or inhaled. Mercury can cause both </w:t>
      </w:r>
      <w:del w:id="95" w:author="TOURBOT Joel" w:date="2017-10-10T09:56:00Z">
        <w:r w:rsidDel="00662105">
          <w:rPr>
            <w:lang w:val="en"/>
          </w:rPr>
          <w:delText xml:space="preserve">chornic </w:delText>
        </w:r>
      </w:del>
      <w:ins w:id="96" w:author="TOURBOT Joel" w:date="2017-10-10T09:56:00Z">
        <w:r w:rsidR="00662105">
          <w:rPr>
            <w:lang w:val="en"/>
          </w:rPr>
          <w:t xml:space="preserve">chronic </w:t>
        </w:r>
      </w:ins>
      <w:r>
        <w:rPr>
          <w:lang w:val="en"/>
        </w:rPr>
        <w:t>and acute poisoning, severe neurological disorders and even  pose risks to fertility.</w:t>
      </w:r>
    </w:p>
    <w:p w14:paraId="433F8DDD" w14:textId="77777777" w:rsidR="0060113F" w:rsidRDefault="0060113F" w:rsidP="0060113F">
      <w:pPr>
        <w:pStyle w:val="NormalWeb"/>
        <w:rPr>
          <w:lang w:val="en"/>
        </w:rPr>
      </w:pPr>
    </w:p>
    <w:p w14:paraId="3233A649" w14:textId="77777777" w:rsidR="006A27B2" w:rsidRPr="004611C2" w:rsidRDefault="006A27B2" w:rsidP="00E31B3D">
      <w:pPr>
        <w:pStyle w:val="Heading3"/>
      </w:pPr>
      <w:bookmarkStart w:id="97" w:name="_Toc478640570"/>
      <w:r w:rsidRPr="004611C2">
        <w:t>Regulations</w:t>
      </w:r>
      <w:bookmarkEnd w:id="97"/>
    </w:p>
    <w:p w14:paraId="07F0C331" w14:textId="77777777" w:rsidR="0060113F" w:rsidRDefault="0060113F" w:rsidP="0060113F">
      <w:pPr>
        <w:spacing w:after="120"/>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60113F">
      <w:pPr>
        <w:spacing w:after="120"/>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E31B3D">
      <w:pPr>
        <w:pStyle w:val="Heading3"/>
        <w:rPr>
          <w:b w:val="0"/>
          <w:bCs w:val="0"/>
          <w:smallCaps w:val="0"/>
        </w:rPr>
      </w:pPr>
      <w:bookmarkStart w:id="98" w:name="_Toc478640571"/>
      <w:r w:rsidRPr="004611C2">
        <w:t>Risk prevention</w:t>
      </w:r>
      <w:bookmarkEnd w:id="98"/>
    </w:p>
    <w:p w14:paraId="2CE24289" w14:textId="68C727CF" w:rsidR="006A27B2" w:rsidRDefault="00981202" w:rsidP="00E31B3D">
      <w:pPr>
        <w:pStyle w:val="BodyText"/>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77777777" w:rsidR="00981202" w:rsidRDefault="00981202" w:rsidP="00C42209">
      <w:pPr>
        <w:pStyle w:val="BodyText"/>
        <w:numPr>
          <w:ilvl w:val="0"/>
          <w:numId w:val="42"/>
        </w:numPr>
      </w:pPr>
      <w:r>
        <w:t>Set up general ventilation of the premises, without recirculation of the air</w:t>
      </w:r>
    </w:p>
    <w:p w14:paraId="5C8FBDE5" w14:textId="77777777" w:rsidR="00981202" w:rsidRDefault="00981202" w:rsidP="00C42209">
      <w:pPr>
        <w:pStyle w:val="BodyText"/>
        <w:numPr>
          <w:ilvl w:val="0"/>
          <w:numId w:val="42"/>
        </w:numPr>
      </w:pPr>
      <w:r>
        <w:t>Personal protective equipment should always be worn when handling the product: protective clothing, safety glasses, non-porous impervious gloves</w:t>
      </w:r>
    </w:p>
    <w:p w14:paraId="768991D1" w14:textId="1FAE40E6" w:rsidR="00981202" w:rsidRDefault="00981202" w:rsidP="00C42209">
      <w:pPr>
        <w:pStyle w:val="BodyText"/>
        <w:numPr>
          <w:ilvl w:val="0"/>
          <w:numId w:val="42"/>
        </w:numPr>
      </w:pPr>
      <w:r>
        <w:t>Inform employees about the risks involved and how to protect them</w:t>
      </w:r>
    </w:p>
    <w:p w14:paraId="3B4F30DA" w14:textId="6811F050" w:rsidR="008C4879" w:rsidRDefault="008C4879" w:rsidP="00C42209">
      <w:pPr>
        <w:pStyle w:val="BodyText"/>
        <w:numPr>
          <w:ilvl w:val="0"/>
          <w:numId w:val="42"/>
        </w:numPr>
      </w:pPr>
      <w:r>
        <w:t>Thorough spill response and clean up</w:t>
      </w:r>
    </w:p>
    <w:p w14:paraId="1EEDAF66" w14:textId="0703CF1C" w:rsidR="005361EF" w:rsidRPr="00E459A5" w:rsidRDefault="006C4270" w:rsidP="005361EF">
      <w:pPr>
        <w:pStyle w:val="Heading1"/>
      </w:pPr>
      <w:bookmarkStart w:id="99" w:name="_Toc478553028"/>
      <w:bookmarkStart w:id="100" w:name="_Toc478554395"/>
      <w:bookmarkStart w:id="101" w:name="_Toc478554534"/>
      <w:bookmarkStart w:id="102" w:name="_Toc478554677"/>
      <w:bookmarkStart w:id="103" w:name="_Toc478554821"/>
      <w:bookmarkStart w:id="104" w:name="_Toc478554966"/>
      <w:bookmarkStart w:id="105" w:name="_Toc478555115"/>
      <w:bookmarkStart w:id="106" w:name="_Toc478553029"/>
      <w:bookmarkStart w:id="107" w:name="_Toc478554396"/>
      <w:bookmarkStart w:id="108" w:name="_Toc478554535"/>
      <w:bookmarkStart w:id="109" w:name="_Toc478554678"/>
      <w:bookmarkStart w:id="110" w:name="_Toc478554822"/>
      <w:bookmarkStart w:id="111" w:name="_Toc478554967"/>
      <w:bookmarkStart w:id="112" w:name="_Toc478555116"/>
      <w:bookmarkStart w:id="113" w:name="_Toc478553036"/>
      <w:bookmarkStart w:id="114" w:name="_Toc478554403"/>
      <w:bookmarkStart w:id="115" w:name="_Toc478554542"/>
      <w:bookmarkStart w:id="116" w:name="_Toc478554685"/>
      <w:bookmarkStart w:id="117" w:name="_Toc478554829"/>
      <w:bookmarkStart w:id="118" w:name="_Toc478554974"/>
      <w:bookmarkStart w:id="119" w:name="_Toc478555123"/>
      <w:bookmarkStart w:id="120" w:name="_Toc478553037"/>
      <w:bookmarkStart w:id="121" w:name="_Toc478554404"/>
      <w:bookmarkStart w:id="122" w:name="_Toc478554543"/>
      <w:bookmarkStart w:id="123" w:name="_Toc478554686"/>
      <w:bookmarkStart w:id="124" w:name="_Toc478554830"/>
      <w:bookmarkStart w:id="125" w:name="_Toc478554975"/>
      <w:bookmarkStart w:id="126" w:name="_Toc478555124"/>
      <w:bookmarkStart w:id="127" w:name="_Toc478553039"/>
      <w:bookmarkStart w:id="128" w:name="_Toc478554406"/>
      <w:bookmarkStart w:id="129" w:name="_Toc478554545"/>
      <w:bookmarkStart w:id="130" w:name="_Toc478554688"/>
      <w:bookmarkStart w:id="131" w:name="_Toc478554832"/>
      <w:bookmarkStart w:id="132" w:name="_Toc478554977"/>
      <w:bookmarkStart w:id="133" w:name="_Toc478555126"/>
      <w:bookmarkStart w:id="134" w:name="_Toc478553040"/>
      <w:bookmarkStart w:id="135" w:name="_Toc478554407"/>
      <w:bookmarkStart w:id="136" w:name="_Toc478554546"/>
      <w:bookmarkStart w:id="137" w:name="_Toc478554689"/>
      <w:bookmarkStart w:id="138" w:name="_Toc478554833"/>
      <w:bookmarkStart w:id="139" w:name="_Toc478554978"/>
      <w:bookmarkStart w:id="140" w:name="_Toc478555127"/>
      <w:bookmarkStart w:id="141" w:name="_Toc478553041"/>
      <w:bookmarkStart w:id="142" w:name="_Toc478554408"/>
      <w:bookmarkStart w:id="143" w:name="_Toc478554547"/>
      <w:bookmarkStart w:id="144" w:name="_Toc478554690"/>
      <w:bookmarkStart w:id="145" w:name="_Toc478554834"/>
      <w:bookmarkStart w:id="146" w:name="_Toc478554979"/>
      <w:bookmarkStart w:id="147" w:name="_Toc478555128"/>
      <w:bookmarkStart w:id="148" w:name="_Toc478553042"/>
      <w:bookmarkStart w:id="149" w:name="_Toc478554409"/>
      <w:bookmarkStart w:id="150" w:name="_Toc478554548"/>
      <w:bookmarkStart w:id="151" w:name="_Toc478554691"/>
      <w:bookmarkStart w:id="152" w:name="_Toc478554835"/>
      <w:bookmarkStart w:id="153" w:name="_Toc478554980"/>
      <w:bookmarkStart w:id="154" w:name="_Toc478555129"/>
      <w:bookmarkStart w:id="155" w:name="_Toc478553043"/>
      <w:bookmarkStart w:id="156" w:name="_Toc478554410"/>
      <w:bookmarkStart w:id="157" w:name="_Toc478554549"/>
      <w:bookmarkStart w:id="158" w:name="_Toc478554692"/>
      <w:bookmarkStart w:id="159" w:name="_Toc478554836"/>
      <w:bookmarkStart w:id="160" w:name="_Toc478554981"/>
      <w:bookmarkStart w:id="161" w:name="_Toc478555130"/>
      <w:bookmarkStart w:id="162" w:name="_Toc478553044"/>
      <w:bookmarkStart w:id="163" w:name="_Toc478554411"/>
      <w:bookmarkStart w:id="164" w:name="_Toc478554550"/>
      <w:bookmarkStart w:id="165" w:name="_Toc478554693"/>
      <w:bookmarkStart w:id="166" w:name="_Toc478554837"/>
      <w:bookmarkStart w:id="167" w:name="_Toc478554982"/>
      <w:bookmarkStart w:id="168" w:name="_Toc478555131"/>
      <w:bookmarkStart w:id="169" w:name="_Toc478553045"/>
      <w:bookmarkStart w:id="170" w:name="_Toc478554412"/>
      <w:bookmarkStart w:id="171" w:name="_Toc478554551"/>
      <w:bookmarkStart w:id="172" w:name="_Toc478554694"/>
      <w:bookmarkStart w:id="173" w:name="_Toc478554838"/>
      <w:bookmarkStart w:id="174" w:name="_Toc478554983"/>
      <w:bookmarkStart w:id="175" w:name="_Toc478555132"/>
      <w:bookmarkStart w:id="176" w:name="_Toc478553046"/>
      <w:bookmarkStart w:id="177" w:name="_Toc478554413"/>
      <w:bookmarkStart w:id="178" w:name="_Toc478554552"/>
      <w:bookmarkStart w:id="179" w:name="_Toc478554695"/>
      <w:bookmarkStart w:id="180" w:name="_Toc478554839"/>
      <w:bookmarkStart w:id="181" w:name="_Toc478554984"/>
      <w:bookmarkStart w:id="182" w:name="_Toc478555133"/>
      <w:bookmarkStart w:id="183" w:name="_Toc478553052"/>
      <w:bookmarkStart w:id="184" w:name="_Toc478554419"/>
      <w:bookmarkStart w:id="185" w:name="_Toc478554558"/>
      <w:bookmarkStart w:id="186" w:name="_Toc478554701"/>
      <w:bookmarkStart w:id="187" w:name="_Toc478554845"/>
      <w:bookmarkStart w:id="188" w:name="_Toc478554990"/>
      <w:bookmarkStart w:id="189" w:name="_Toc478555139"/>
      <w:bookmarkStart w:id="190" w:name="_Toc478553053"/>
      <w:bookmarkStart w:id="191" w:name="_Toc478554420"/>
      <w:bookmarkStart w:id="192" w:name="_Toc478554559"/>
      <w:bookmarkStart w:id="193" w:name="_Toc478554702"/>
      <w:bookmarkStart w:id="194" w:name="_Toc478554846"/>
      <w:bookmarkStart w:id="195" w:name="_Toc478554991"/>
      <w:bookmarkStart w:id="196" w:name="_Toc478555140"/>
      <w:bookmarkStart w:id="197" w:name="_Toc478640572"/>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t xml:space="preserve">BUILDING </w:t>
      </w:r>
      <w:r w:rsidR="00945C37">
        <w:t>ENVIRONMENT MANAGEMENT</w:t>
      </w:r>
      <w:bookmarkEnd w:id="197"/>
    </w:p>
    <w:p w14:paraId="1F6E9707" w14:textId="77777777" w:rsidR="005361EF" w:rsidRPr="00E459A5" w:rsidRDefault="005361EF" w:rsidP="005361EF">
      <w:pPr>
        <w:pStyle w:val="Heading1separatationline"/>
      </w:pPr>
    </w:p>
    <w:p w14:paraId="70A49925" w14:textId="09299D04" w:rsidR="005361EF" w:rsidRPr="00E459A5" w:rsidRDefault="001D06F1" w:rsidP="00A64582">
      <w:pPr>
        <w:pStyle w:val="Heading2"/>
      </w:pPr>
      <w:bookmarkStart w:id="198" w:name="_Toc478640573"/>
      <w:r>
        <w:t>Introduction</w:t>
      </w:r>
      <w:bookmarkEnd w:id="198"/>
    </w:p>
    <w:p w14:paraId="759403B8" w14:textId="77777777" w:rsidR="005361EF" w:rsidRPr="00E459A5" w:rsidRDefault="005361EF" w:rsidP="005361EF">
      <w:pPr>
        <w:pStyle w:val="Heading2separationline"/>
      </w:pPr>
    </w:p>
    <w:p w14:paraId="2DB181F6" w14:textId="367D1D12" w:rsidR="001D06F1" w:rsidRPr="00E31B3D" w:rsidRDefault="001D06F1" w:rsidP="00E31B3D">
      <w:pPr>
        <w:pStyle w:val="BodyText"/>
      </w:pPr>
      <w:r w:rsidRPr="00E31B3D">
        <w:lastRenderedPageBreak/>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E31B3D">
      <w:pPr>
        <w:pStyle w:val="BodyText"/>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E31B3D">
      <w:pPr>
        <w:pStyle w:val="BodyText"/>
      </w:pPr>
      <w:r w:rsidRPr="00E31B3D">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E31B3D">
      <w:pPr>
        <w:pStyle w:val="BodyText"/>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E31B3D">
      <w:pPr>
        <w:pStyle w:val="BodyText"/>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E31B3D">
      <w:pPr>
        <w:pStyle w:val="BodyText"/>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05062DA6" w:rsidR="001D06F1" w:rsidRPr="00E31B3D" w:rsidRDefault="001D06F1" w:rsidP="00C42209">
      <w:pPr>
        <w:pStyle w:val="BodyText"/>
        <w:numPr>
          <w:ilvl w:val="0"/>
          <w:numId w:val="43"/>
        </w:numPr>
      </w:pPr>
      <w:r w:rsidRPr="00E31B3D">
        <w:t xml:space="preserve">Financial constraints – it is not financially possible to maintain all stations to an ‘ideal’ standard of condition so spending has to </w:t>
      </w:r>
      <w:r w:rsidR="00061A8D">
        <w:t>be prioritised and targeted. B</w:t>
      </w:r>
      <w:r w:rsidRPr="00E31B3D">
        <w:t>uilding conditioning has gradually assumed much greater significance in long-term maintenance programmes.</w:t>
      </w:r>
    </w:p>
    <w:p w14:paraId="06413665" w14:textId="5911F579" w:rsidR="001D06F1" w:rsidRPr="00E31B3D" w:rsidRDefault="001D06F1" w:rsidP="00C42209">
      <w:pPr>
        <w:pStyle w:val="BodyText"/>
        <w:numPr>
          <w:ilvl w:val="0"/>
          <w:numId w:val="43"/>
        </w:numPr>
      </w:pPr>
      <w:r w:rsidRPr="00E31B3D">
        <w:t>Access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 an adverse impact on condition.</w:t>
      </w:r>
    </w:p>
    <w:p w14:paraId="0ED07B37" w14:textId="46DCE94C" w:rsidR="001D06F1" w:rsidRPr="00E31B3D" w:rsidRDefault="001D06F1" w:rsidP="00C42209">
      <w:pPr>
        <w:pStyle w:val="BodyText"/>
        <w:numPr>
          <w:ilvl w:val="0"/>
          <w:numId w:val="43"/>
        </w:numPr>
      </w:pPr>
      <w:r w:rsidRPr="00E31B3D">
        <w:t xml:space="preserve">Complexity of structures – </w:t>
      </w:r>
      <w:r w:rsidR="00061A8D">
        <w:t xml:space="preserve">AtoN structures are </w:t>
      </w:r>
      <w:r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fittings.</w:t>
      </w:r>
    </w:p>
    <w:p w14:paraId="3E231EA1" w14:textId="77777777" w:rsidR="00061A8D" w:rsidRDefault="001D06F1" w:rsidP="00D90584">
      <w:pPr>
        <w:pStyle w:val="BodyText"/>
        <w:numPr>
          <w:ilvl w:val="0"/>
          <w:numId w:val="43"/>
        </w:numPr>
      </w:pPr>
      <w:r w:rsidRPr="00E31B3D">
        <w:t>Physical restrictions on conditioning – In addition to restrictions on building conditioning arising from power availability in off-shore stations, other physical factors can have an adverse impact on building condition management.</w:t>
      </w:r>
    </w:p>
    <w:p w14:paraId="5E33635B" w14:textId="714BABF7" w:rsidR="001D06F1" w:rsidRPr="00E31B3D" w:rsidRDefault="001D06F1" w:rsidP="00061A8D">
      <w:pPr>
        <w:pStyle w:val="BodyText"/>
      </w:pPr>
      <w:r w:rsidRPr="00E31B3D">
        <w:lastRenderedPageBreak/>
        <w:t xml:space="preserve">These factors make the management of building conditioning a highly complicated and challenging task, which </w:t>
      </w:r>
      <w:r w:rsidR="00061A8D">
        <w:t>becomes more difficult as structures age</w:t>
      </w:r>
      <w:r w:rsidRPr="00E31B3D">
        <w:t xml:space="preserve">. </w:t>
      </w:r>
    </w:p>
    <w:p w14:paraId="437CA6CD" w14:textId="77777777" w:rsidR="004749B7" w:rsidRPr="00E31B3D" w:rsidRDefault="004749B7" w:rsidP="00E31B3D">
      <w:pPr>
        <w:pStyle w:val="BodyText"/>
      </w:pPr>
    </w:p>
    <w:p w14:paraId="512E3593" w14:textId="2013877D" w:rsidR="005361EF" w:rsidRPr="0003080A" w:rsidRDefault="00875DE4" w:rsidP="00A64582">
      <w:pPr>
        <w:pStyle w:val="Heading2"/>
      </w:pPr>
      <w:bookmarkStart w:id="199" w:name="_Toc478640574"/>
      <w:r w:rsidRPr="0003080A">
        <w:t>ATMOSPHERIC HUMIDITY AND CONDENSATION: CHARACTERISTICS AND CONTROLS</w:t>
      </w:r>
      <w:bookmarkEnd w:id="199"/>
    </w:p>
    <w:p w14:paraId="74CA2250" w14:textId="77777777" w:rsidR="005361EF" w:rsidRPr="00E459A5" w:rsidRDefault="005361EF" w:rsidP="005361EF">
      <w:pPr>
        <w:pStyle w:val="Heading2separationline"/>
      </w:pPr>
    </w:p>
    <w:p w14:paraId="1F15AEB5" w14:textId="4CB6833E" w:rsidR="00332F6B" w:rsidRDefault="00332F6B" w:rsidP="00C42209">
      <w:pPr>
        <w:pStyle w:val="Heading3"/>
        <w:numPr>
          <w:ilvl w:val="2"/>
          <w:numId w:val="44"/>
        </w:numPr>
      </w:pPr>
      <w:bookmarkStart w:id="200" w:name="_Toc478640575"/>
      <w:r w:rsidRPr="00332F6B">
        <w:t>Behaviour of Water Vapour in Air</w:t>
      </w:r>
      <w:bookmarkEnd w:id="200"/>
    </w:p>
    <w:p w14:paraId="074DA9A6" w14:textId="2780BB61" w:rsidR="000039FE" w:rsidRDefault="000039FE" w:rsidP="000039FE">
      <w:pPr>
        <w:pStyle w:val="BodyText"/>
      </w:pPr>
      <w:r w:rsidRPr="000039FE">
        <w:t>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00E4299F" w14:textId="77777777" w:rsidR="009F4E46" w:rsidRDefault="000039FE" w:rsidP="000039FE">
      <w:pPr>
        <w:pStyle w:val="BodyText"/>
      </w:pPr>
      <w:r w:rsidRPr="000039FE">
        <w:rPr>
          <w:noProof/>
          <w:lang w:val="en-IE" w:eastAsia="en-IE"/>
        </w:rPr>
        <w:drawing>
          <wp:anchor distT="0" distB="0" distL="114300" distR="114300" simplePos="0" relativeHeight="251662336" behindDoc="0" locked="0" layoutInCell="1" allowOverlap="1" wp14:anchorId="617B2B76" wp14:editId="1F90395E">
            <wp:simplePos x="0" y="0"/>
            <wp:positionH relativeFrom="column">
              <wp:posOffset>3810</wp:posOffset>
            </wp:positionH>
            <wp:positionV relativeFrom="paragraph">
              <wp:posOffset>116840</wp:posOffset>
            </wp:positionV>
            <wp:extent cx="2785745" cy="3234055"/>
            <wp:effectExtent l="0" t="0" r="0" b="4445"/>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5745" cy="3234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39FE">
        <w:t xml:space="preserve">Figure 1: Part of a Psychrometric Chart showing relationship between air temperature, vapour pressure and relative humidity. </w:t>
      </w:r>
    </w:p>
    <w:p w14:paraId="5248882A" w14:textId="6608F677" w:rsidR="000039FE" w:rsidRPr="009F6D41" w:rsidRDefault="000039FE" w:rsidP="000039FE">
      <w:pPr>
        <w:pStyle w:val="BodyText"/>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some part of the internal fabric. </w:t>
      </w:r>
    </w:p>
    <w:p w14:paraId="439C853B" w14:textId="424B8195" w:rsidR="000039FE" w:rsidRPr="009F6D41" w:rsidRDefault="000039FE" w:rsidP="000039FE">
      <w:pPr>
        <w:pStyle w:val="BodyText"/>
      </w:pPr>
      <w:r w:rsidRPr="009F6D41">
        <w:t>The arrows shown in Figure 1 indicate that the risk of condensation development can be reduced by increasing the temperature, decreasing the vapour pressure or by a combination of these two factors</w:t>
      </w:r>
      <w:r w:rsidR="008F1BC0" w:rsidRPr="009F6D41">
        <w:t>.</w:t>
      </w:r>
      <w:ins w:id="201" w:author="TOURBOT Joel" w:date="2017-10-10T09:58:00Z">
        <w:r w:rsidR="00662105">
          <w:t xml:space="preserve"> </w:t>
        </w:r>
      </w:ins>
      <w:r w:rsidRPr="009F6D41">
        <w:t xml:space="preserve">Excess atmospheric moisture and the associated absence or reduction in ventilation within structures, are the main factors that lead to a decline in the internal condition of structures and their fabric and furnishings. </w:t>
      </w:r>
    </w:p>
    <w:p w14:paraId="3C19B753" w14:textId="77777777" w:rsidR="00CC5FB8" w:rsidRDefault="009C7BC6" w:rsidP="00B63DCB">
      <w:pPr>
        <w:pStyle w:val="Heading3"/>
        <w:numPr>
          <w:ilvl w:val="0"/>
          <w:numId w:val="0"/>
        </w:numPr>
        <w:ind w:left="992" w:hanging="992"/>
      </w:pPr>
      <w:bookmarkStart w:id="202" w:name="_Hlk478568066"/>
      <w:r>
        <w:rPr>
          <w:noProof/>
          <w:lang w:val="en-IE" w:eastAsia="en-IE"/>
        </w:rPr>
        <w:lastRenderedPageBreak/>
        <w:drawing>
          <wp:inline distT="0" distB="0" distL="0" distR="0" wp14:anchorId="6B6B1DCE" wp14:editId="0A9A79EB">
            <wp:extent cx="2371725" cy="25787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71725" cy="2578735"/>
                    </a:xfrm>
                    <a:prstGeom prst="rect">
                      <a:avLst/>
                    </a:prstGeom>
                    <a:noFill/>
                  </pic:spPr>
                </pic:pic>
              </a:graphicData>
            </a:graphic>
          </wp:inline>
        </w:drawing>
      </w:r>
    </w:p>
    <w:p w14:paraId="7D5A40B5" w14:textId="4C315C85" w:rsidR="00253452" w:rsidRDefault="00253452" w:rsidP="00B63DCB">
      <w:pPr>
        <w:pStyle w:val="Heading3"/>
        <w:numPr>
          <w:ilvl w:val="0"/>
          <w:numId w:val="0"/>
        </w:numPr>
        <w:ind w:left="992" w:hanging="992"/>
      </w:pPr>
    </w:p>
    <w:p w14:paraId="6D5594FA" w14:textId="1FEB5B30" w:rsidR="00CC5FB8" w:rsidRDefault="00CC5FB8" w:rsidP="00CC5FB8">
      <w:pPr>
        <w:pStyle w:val="Heading3"/>
        <w:numPr>
          <w:ilvl w:val="0"/>
          <w:numId w:val="0"/>
        </w:numPr>
        <w:ind w:left="992" w:hanging="992"/>
      </w:pPr>
      <w:bookmarkStart w:id="203" w:name="_Toc478640576"/>
      <w:r>
        <w:rPr>
          <w:noProof/>
          <w:lang w:val="en-IE" w:eastAsia="en-IE"/>
        </w:rPr>
        <w:drawing>
          <wp:inline distT="0" distB="0" distL="0" distR="0" wp14:anchorId="2315F45D" wp14:editId="5D402E13">
            <wp:extent cx="6480175" cy="484436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80175" cy="4844363"/>
                    </a:xfrm>
                    <a:prstGeom prst="rect">
                      <a:avLst/>
                    </a:prstGeom>
                    <a:noFill/>
                  </pic:spPr>
                </pic:pic>
              </a:graphicData>
            </a:graphic>
          </wp:inline>
        </w:drawing>
      </w:r>
    </w:p>
    <w:p w14:paraId="758009F5" w14:textId="73287021" w:rsidR="00CC5FB8" w:rsidRDefault="00CC5FB8" w:rsidP="00CC5FB8">
      <w:pPr>
        <w:pStyle w:val="Heading3"/>
        <w:numPr>
          <w:ilvl w:val="0"/>
          <w:numId w:val="0"/>
        </w:numPr>
      </w:pPr>
    </w:p>
    <w:p w14:paraId="71629F31" w14:textId="77777777" w:rsidR="00CC5FB8" w:rsidRPr="00CC5FB8" w:rsidRDefault="00CC5FB8" w:rsidP="00CC5FB8">
      <w:pPr>
        <w:pStyle w:val="BodyText"/>
      </w:pPr>
    </w:p>
    <w:p w14:paraId="2F3F7AE4" w14:textId="5D2F2A8B" w:rsidR="00332F6B" w:rsidRDefault="00332F6B" w:rsidP="00C42209">
      <w:pPr>
        <w:pStyle w:val="Heading3"/>
        <w:numPr>
          <w:ilvl w:val="2"/>
          <w:numId w:val="44"/>
        </w:numPr>
      </w:pPr>
      <w:r w:rsidRPr="00E459A5">
        <w:lastRenderedPageBreak/>
        <w:t>Causes of Condensation</w:t>
      </w:r>
      <w:bookmarkEnd w:id="203"/>
    </w:p>
    <w:p w14:paraId="0F1D20C6" w14:textId="77777777" w:rsidR="00C77154" w:rsidRPr="00C77154" w:rsidRDefault="00C77154" w:rsidP="00C77154">
      <w:pPr>
        <w:pStyle w:val="BodyText"/>
      </w:pPr>
      <w:r w:rsidRPr="00C77154">
        <w:t>There are two types of condensation:</w:t>
      </w:r>
    </w:p>
    <w:p w14:paraId="6F23BCB8" w14:textId="77777777" w:rsidR="00850F86" w:rsidRDefault="00C77154" w:rsidP="00C77154">
      <w:pPr>
        <w:pStyle w:val="BodyText"/>
      </w:pPr>
      <w:r w:rsidRPr="00C77154">
        <w:t>Surface or visible condensation – this type of condensation develops on visible surfaces within the building</w:t>
      </w:r>
    </w:p>
    <w:p w14:paraId="6B7F06D2" w14:textId="6E62A169" w:rsidR="00C77154" w:rsidRPr="00C77154" w:rsidRDefault="00850F86" w:rsidP="00C77154">
      <w:pPr>
        <w:pStyle w:val="BodyText"/>
      </w:pPr>
      <w:r w:rsidRPr="00850F86">
        <w:t>Surface condensation will occur on surfaces that are at or below the dewpoint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77154">
      <w:pPr>
        <w:pStyle w:val="BodyText"/>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77777777" w:rsidR="00850F86" w:rsidRPr="00850F86" w:rsidRDefault="00850F86" w:rsidP="00850F86">
      <w:pPr>
        <w:pStyle w:val="BodyText"/>
        <w:rPr>
          <w:lang w:bidi="en-US"/>
        </w:rPr>
      </w:pPr>
      <w:r w:rsidRPr="00850F86">
        <w:rPr>
          <w:lang w:bidi="en-US"/>
        </w:rPr>
        <w:t>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into contact with concealed surfaces that are below its dewpoint within the fabric of the building resulting in condensation. This form of condensation is called interstitial condensation</w:t>
      </w:r>
      <w:r w:rsidRPr="00850F86">
        <w:rPr>
          <w:b/>
          <w:lang w:bidi="en-US"/>
        </w:rPr>
        <w:t xml:space="preserve"> </w:t>
      </w:r>
      <w:r w:rsidRPr="00850F86">
        <w:rPr>
          <w:lang w:bidi="en-US"/>
        </w:rPr>
        <w:t>and can result in the potentially serious hidden deterioration of materials and is often associated with spalling/loss of decorative surfaces. The movement of moist air through the fabric of a building can occur by leakage and/or diffusion:</w:t>
      </w:r>
    </w:p>
    <w:p w14:paraId="3AEDD0C8" w14:textId="77777777" w:rsidR="00C77154" w:rsidRPr="00C77154" w:rsidRDefault="00C77154" w:rsidP="00C77154">
      <w:pPr>
        <w:pStyle w:val="BodyText"/>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42209">
      <w:pPr>
        <w:pStyle w:val="Heading3"/>
        <w:numPr>
          <w:ilvl w:val="2"/>
          <w:numId w:val="44"/>
        </w:numPr>
      </w:pPr>
      <w:bookmarkStart w:id="204" w:name="_Toc478640577"/>
      <w:bookmarkEnd w:id="202"/>
      <w:r w:rsidRPr="00253452">
        <w:t>Effects of high relative humidity and Condensation</w:t>
      </w:r>
      <w:bookmarkEnd w:id="204"/>
    </w:p>
    <w:p w14:paraId="6474A35E" w14:textId="77777777" w:rsidR="00D22A32" w:rsidRDefault="00D22A32" w:rsidP="00D22A32">
      <w:pPr>
        <w:pStyle w:val="BodyText"/>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23890717" w:rsidR="00D22A32" w:rsidRDefault="00D22A32" w:rsidP="00D22A32">
      <w:pPr>
        <w:pStyle w:val="BodyText"/>
      </w:pPr>
      <w:r>
        <w:t>•</w:t>
      </w:r>
      <w:r>
        <w:tab/>
        <w:t xml:space="preserve">Condensate </w:t>
      </w:r>
    </w:p>
    <w:p w14:paraId="0FE1613C" w14:textId="1D505C77" w:rsidR="00D22A32" w:rsidRDefault="00D22A32" w:rsidP="00D22A32">
      <w:pPr>
        <w:pStyle w:val="BodyText"/>
      </w:pPr>
      <w:r>
        <w:t>•</w:t>
      </w:r>
      <w:r>
        <w:tab/>
        <w:t xml:space="preserve">Mould growth </w:t>
      </w:r>
    </w:p>
    <w:p w14:paraId="545C0068" w14:textId="1388C5A8" w:rsidR="00D22A32" w:rsidRDefault="00D22A32" w:rsidP="00D22A32">
      <w:pPr>
        <w:pStyle w:val="BodyText"/>
      </w:pPr>
      <w:r>
        <w:t>•</w:t>
      </w:r>
      <w:r>
        <w:tab/>
        <w:t xml:space="preserve">Generalised dampness </w:t>
      </w:r>
    </w:p>
    <w:p w14:paraId="688865CD" w14:textId="47DAA681" w:rsidR="00D22A32" w:rsidRDefault="00D22A32" w:rsidP="00D22A32">
      <w:pPr>
        <w:pStyle w:val="BodyText"/>
      </w:pPr>
      <w:r>
        <w:t>•</w:t>
      </w:r>
      <w:r>
        <w:tab/>
        <w:t xml:space="preserve">Salt </w:t>
      </w:r>
    </w:p>
    <w:p w14:paraId="53B66960" w14:textId="280AF529" w:rsidR="00D22A32" w:rsidRDefault="00D22A32" w:rsidP="00D22A32">
      <w:pPr>
        <w:pStyle w:val="BodyText"/>
      </w:pPr>
      <w:r>
        <w:t>•</w:t>
      </w:r>
      <w:r>
        <w:tab/>
        <w:t xml:space="preserve">Salt accumulation </w:t>
      </w:r>
    </w:p>
    <w:p w14:paraId="4B613C53" w14:textId="3837780F" w:rsidR="00D22A32" w:rsidRPr="00D22A32" w:rsidRDefault="00D22A32" w:rsidP="00D22A32">
      <w:pPr>
        <w:pStyle w:val="BodyText"/>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42209">
      <w:pPr>
        <w:pStyle w:val="Heading3"/>
        <w:numPr>
          <w:ilvl w:val="2"/>
          <w:numId w:val="44"/>
        </w:numPr>
      </w:pPr>
      <w:bookmarkStart w:id="205" w:name="_Toc478640578"/>
      <w:r w:rsidRPr="00E459A5">
        <w:t>Factors influencing building condition</w:t>
      </w:r>
      <w:bookmarkEnd w:id="205"/>
    </w:p>
    <w:p w14:paraId="7F0555A9" w14:textId="4009A6E4" w:rsidR="00850F86" w:rsidRDefault="00850F86" w:rsidP="00850F86">
      <w:pPr>
        <w:pStyle w:val="BodyText"/>
      </w:pPr>
      <w:r w:rsidRPr="00850F86">
        <w:t>Successful condition management of structures exposed to marine environments is extremely challenging and reliant on an understanding of the complex interactions between factors such as:</w:t>
      </w:r>
    </w:p>
    <w:p w14:paraId="4D545909" w14:textId="4ECAC415" w:rsidR="00850F86" w:rsidRPr="009B6AC4" w:rsidRDefault="009B6AC4" w:rsidP="009B6AC4">
      <w:pPr>
        <w:pStyle w:val="Bullet1"/>
      </w:pPr>
      <w:r w:rsidRPr="009B6AC4">
        <w:t>The design of the building(s)</w:t>
      </w:r>
    </w:p>
    <w:p w14:paraId="53D13364" w14:textId="172F8EC3" w:rsidR="009B6AC4" w:rsidRPr="009B6AC4" w:rsidRDefault="009B6AC4" w:rsidP="009B6AC4">
      <w:pPr>
        <w:pStyle w:val="Bullet1"/>
      </w:pPr>
      <w:r w:rsidRPr="009B6AC4">
        <w:t>The history of the building(s)</w:t>
      </w:r>
    </w:p>
    <w:p w14:paraId="168495BA" w14:textId="65E25EE6" w:rsidR="009B6AC4" w:rsidRPr="009B6AC4" w:rsidRDefault="009B6AC4" w:rsidP="009B6AC4">
      <w:pPr>
        <w:pStyle w:val="Bullet1"/>
      </w:pPr>
      <w:r w:rsidRPr="009B6AC4">
        <w:t>Materials used in construction</w:t>
      </w:r>
    </w:p>
    <w:p w14:paraId="03583015" w14:textId="77777777" w:rsidR="009B6AC4" w:rsidRDefault="009B6AC4" w:rsidP="009B6AC4">
      <w:pPr>
        <w:pStyle w:val="Bullet1"/>
      </w:pPr>
      <w:r w:rsidRPr="009B6AC4">
        <w:t>Exposure characteristics of the building’s</w:t>
      </w:r>
      <w:r>
        <w:t xml:space="preserve"> </w:t>
      </w:r>
      <w:r w:rsidRPr="009B6AC4">
        <w:t xml:space="preserve">location </w:t>
      </w:r>
    </w:p>
    <w:p w14:paraId="385F827C" w14:textId="437BE6F5" w:rsidR="009B6AC4" w:rsidRPr="009B6AC4" w:rsidRDefault="009B6AC4" w:rsidP="009B6AC4">
      <w:pPr>
        <w:pStyle w:val="Bullet1"/>
      </w:pPr>
      <w:r w:rsidRPr="009B6AC4">
        <w:t>Available energy for conditioning</w:t>
      </w:r>
    </w:p>
    <w:p w14:paraId="560CD66D" w14:textId="560F082F" w:rsidR="00253452" w:rsidRDefault="00253452" w:rsidP="00C42209">
      <w:pPr>
        <w:pStyle w:val="Heading3"/>
        <w:numPr>
          <w:ilvl w:val="2"/>
          <w:numId w:val="44"/>
        </w:numPr>
      </w:pPr>
      <w:bookmarkStart w:id="206" w:name="_Toc478640579"/>
      <w:r w:rsidRPr="00E459A5">
        <w:lastRenderedPageBreak/>
        <w:t>Methods of building conditioning</w:t>
      </w:r>
      <w:bookmarkEnd w:id="206"/>
    </w:p>
    <w:p w14:paraId="19B9C3ED" w14:textId="103EACCE" w:rsidR="009B6AC4" w:rsidRDefault="009B6AC4" w:rsidP="009B6AC4">
      <w:pPr>
        <w:pStyle w:val="BodyText"/>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9B6AC4">
      <w:pPr>
        <w:pStyle w:val="BodyText"/>
      </w:pPr>
      <w:r w:rsidRPr="009B6AC4">
        <w:t>When compiling a building conditioning strategy several factors have to be considered:</w:t>
      </w:r>
    </w:p>
    <w:p w14:paraId="5F3C7B2D" w14:textId="041D2F5A" w:rsidR="009B6AC4" w:rsidRPr="009B6AC4" w:rsidRDefault="009B6AC4" w:rsidP="009B6AC4">
      <w:pPr>
        <w:pStyle w:val="BodyText"/>
        <w:numPr>
          <w:ilvl w:val="0"/>
          <w:numId w:val="1"/>
        </w:numPr>
      </w:pPr>
      <w:r w:rsidRPr="009B6AC4">
        <w:t>Station Asset Plan &amp; identification of operational category;</w:t>
      </w:r>
    </w:p>
    <w:p w14:paraId="2E4E4684" w14:textId="77777777" w:rsidR="009B6AC4" w:rsidRPr="009B6AC4" w:rsidRDefault="009B6AC4" w:rsidP="009B6AC4">
      <w:pPr>
        <w:pStyle w:val="BodyText"/>
        <w:numPr>
          <w:ilvl w:val="0"/>
          <w:numId w:val="1"/>
        </w:numPr>
      </w:pPr>
      <w:r w:rsidRPr="009B6AC4">
        <w:t>provision of ventilation;</w:t>
      </w:r>
    </w:p>
    <w:p w14:paraId="0BF3EF47" w14:textId="77777777" w:rsidR="009B6AC4" w:rsidRPr="009B6AC4" w:rsidRDefault="009B6AC4" w:rsidP="009B6AC4">
      <w:pPr>
        <w:pStyle w:val="BodyText"/>
        <w:numPr>
          <w:ilvl w:val="0"/>
          <w:numId w:val="1"/>
        </w:numPr>
      </w:pPr>
      <w:r w:rsidRPr="009B6AC4">
        <w:t>provision of heating;</w:t>
      </w:r>
    </w:p>
    <w:p w14:paraId="282F288C" w14:textId="77777777" w:rsidR="009B6AC4" w:rsidRPr="009B6AC4" w:rsidRDefault="009B6AC4" w:rsidP="009B6AC4">
      <w:pPr>
        <w:pStyle w:val="BodyText"/>
        <w:numPr>
          <w:ilvl w:val="0"/>
          <w:numId w:val="1"/>
        </w:numPr>
      </w:pPr>
      <w:r w:rsidRPr="009B6AC4">
        <w:t>dehumidification;</w:t>
      </w:r>
    </w:p>
    <w:p w14:paraId="34334DB7" w14:textId="77777777" w:rsidR="009B6AC4" w:rsidRPr="009B6AC4" w:rsidRDefault="009B6AC4" w:rsidP="009B6AC4">
      <w:pPr>
        <w:pStyle w:val="BodyText"/>
        <w:numPr>
          <w:ilvl w:val="0"/>
          <w:numId w:val="1"/>
        </w:numPr>
      </w:pPr>
      <w:r w:rsidRPr="009B6AC4">
        <w:t>use of specialist building systems and finishes.</w:t>
      </w:r>
    </w:p>
    <w:p w14:paraId="162E0E1A" w14:textId="77777777" w:rsidR="005361EF" w:rsidRDefault="005361EF" w:rsidP="003330D1">
      <w:pPr>
        <w:pStyle w:val="BodyText"/>
      </w:pPr>
    </w:p>
    <w:p w14:paraId="22ECCA76" w14:textId="5782A4E3" w:rsidR="0090509B" w:rsidRPr="00E459A5" w:rsidRDefault="00945C37" w:rsidP="0090509B">
      <w:pPr>
        <w:pStyle w:val="Heading1"/>
      </w:pPr>
      <w:bookmarkStart w:id="207" w:name="_Toc478640580"/>
      <w:r>
        <w:t>OTHER PHYSICAL AND ENVIRONMENTAL EFFECTS</w:t>
      </w:r>
      <w:bookmarkEnd w:id="207"/>
    </w:p>
    <w:p w14:paraId="711FC41E" w14:textId="77777777" w:rsidR="0090509B" w:rsidRPr="00E459A5" w:rsidRDefault="0090509B" w:rsidP="0090509B">
      <w:pPr>
        <w:pStyle w:val="Heading1separatationline"/>
      </w:pPr>
    </w:p>
    <w:p w14:paraId="0DDDB4EA" w14:textId="77777777" w:rsidR="009F6D41" w:rsidRPr="008F1BC0" w:rsidRDefault="009F6D41" w:rsidP="009F6D41">
      <w:pPr>
        <w:pStyle w:val="BodyText"/>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9F6D41">
      <w:pPr>
        <w:pStyle w:val="BodyText"/>
      </w:pPr>
      <w:r w:rsidRPr="008F1BC0">
        <w:t>Some of these influences such as soil instability, earthquake, icebergs, snow and mud slides should be considered principally in the design phase of the lighthouse so as not to create maintenance problems at some later date.</w:t>
      </w:r>
      <w:r>
        <w:t xml:space="preserve"> </w:t>
      </w:r>
    </w:p>
    <w:p w14:paraId="7FC65BB5" w14:textId="07542467" w:rsidR="009F6D41" w:rsidRDefault="009F6D41" w:rsidP="009F6D41">
      <w:pPr>
        <w:pStyle w:val="BodyText"/>
      </w:pPr>
      <w:r>
        <w:t>Below, a review of the principal effects</w:t>
      </w:r>
    </w:p>
    <w:p w14:paraId="3488ED30" w14:textId="4E17BD4F" w:rsidR="0098290F" w:rsidRPr="00E459A5" w:rsidRDefault="0098290F" w:rsidP="002C3E35">
      <w:pPr>
        <w:pStyle w:val="BodyText"/>
        <w:numPr>
          <w:ilvl w:val="0"/>
          <w:numId w:val="1"/>
        </w:numPr>
      </w:pPr>
      <w:r w:rsidRPr="00E459A5">
        <w:t>Organic Effects</w:t>
      </w:r>
    </w:p>
    <w:p w14:paraId="10ED5277" w14:textId="77777777" w:rsidR="0098290F" w:rsidRPr="00E459A5" w:rsidRDefault="0098290F" w:rsidP="002C3E35">
      <w:pPr>
        <w:pStyle w:val="BodyText"/>
        <w:numPr>
          <w:ilvl w:val="0"/>
          <w:numId w:val="1"/>
        </w:numPr>
      </w:pPr>
      <w:r w:rsidRPr="00E459A5">
        <w:t>Timber Work</w:t>
      </w:r>
    </w:p>
    <w:p w14:paraId="34C5B544" w14:textId="77777777" w:rsidR="0098290F" w:rsidRPr="00E459A5" w:rsidRDefault="0098290F" w:rsidP="002C3E35">
      <w:pPr>
        <w:pStyle w:val="BodyText"/>
        <w:numPr>
          <w:ilvl w:val="0"/>
          <w:numId w:val="1"/>
        </w:numPr>
      </w:pPr>
      <w:r w:rsidRPr="00E459A5">
        <w:t>Snow or Mud Slides</w:t>
      </w:r>
    </w:p>
    <w:p w14:paraId="4C883FCF" w14:textId="77777777" w:rsidR="0098290F" w:rsidRPr="00E459A5" w:rsidRDefault="0098290F" w:rsidP="002C3E35">
      <w:pPr>
        <w:pStyle w:val="BodyText"/>
        <w:numPr>
          <w:ilvl w:val="0"/>
          <w:numId w:val="1"/>
        </w:numPr>
      </w:pPr>
      <w:r w:rsidRPr="00E459A5">
        <w:t>Bird Excrement</w:t>
      </w:r>
    </w:p>
    <w:p w14:paraId="2C41438C" w14:textId="77777777" w:rsidR="0098290F" w:rsidRPr="00E459A5" w:rsidRDefault="0098290F" w:rsidP="002C3E35">
      <w:pPr>
        <w:pStyle w:val="BodyText"/>
        <w:numPr>
          <w:ilvl w:val="0"/>
          <w:numId w:val="1"/>
        </w:numPr>
      </w:pPr>
      <w:r w:rsidRPr="00E459A5">
        <w:t>Lightning</w:t>
      </w:r>
    </w:p>
    <w:p w14:paraId="143B3901" w14:textId="1E45025A" w:rsidR="0098290F" w:rsidRDefault="0098290F" w:rsidP="002C3E35">
      <w:pPr>
        <w:pStyle w:val="BodyText"/>
        <w:numPr>
          <w:ilvl w:val="0"/>
          <w:numId w:val="1"/>
        </w:numPr>
      </w:pPr>
      <w:r w:rsidRPr="00E459A5">
        <w:t>Air Pollution</w:t>
      </w:r>
    </w:p>
    <w:p w14:paraId="5877F4F6" w14:textId="2AD7C807" w:rsidR="009F6D41" w:rsidRPr="00E459A5" w:rsidRDefault="009F6D41" w:rsidP="002C3E35">
      <w:pPr>
        <w:pStyle w:val="BodyText"/>
        <w:numPr>
          <w:ilvl w:val="0"/>
          <w:numId w:val="1"/>
        </w:numPr>
      </w:pPr>
      <w:r>
        <w:t>Vandalism</w:t>
      </w:r>
    </w:p>
    <w:p w14:paraId="2D4986E3" w14:textId="77777777" w:rsidR="005361EF" w:rsidRDefault="005361EF" w:rsidP="003330D1">
      <w:pPr>
        <w:pStyle w:val="BodyText"/>
      </w:pPr>
    </w:p>
    <w:p w14:paraId="68A9EC38" w14:textId="3514BDA2" w:rsidR="007447A7" w:rsidRDefault="007447A7" w:rsidP="003330D1">
      <w:pPr>
        <w:pStyle w:val="BodyText"/>
      </w:pPr>
    </w:p>
    <w:p w14:paraId="77BBAD11" w14:textId="5951D806" w:rsidR="009F6D41" w:rsidRDefault="009F6D41" w:rsidP="003330D1">
      <w:pPr>
        <w:pStyle w:val="BodyText"/>
      </w:pPr>
    </w:p>
    <w:p w14:paraId="33D949C7" w14:textId="124EFAA2" w:rsidR="009F6D41" w:rsidRDefault="009F6D41" w:rsidP="003330D1">
      <w:pPr>
        <w:pStyle w:val="BodyText"/>
      </w:pPr>
    </w:p>
    <w:p w14:paraId="7AF1D6D0" w14:textId="22F313CD" w:rsidR="009F6D41" w:rsidRDefault="00E62E45" w:rsidP="003330D1">
      <w:pPr>
        <w:pStyle w:val="BodyText"/>
      </w:pPr>
      <w:r w:rsidRPr="00E62E45">
        <w:rPr>
          <w:highlight w:val="red"/>
        </w:rPr>
        <w:t>End of the review for ENG 6</w:t>
      </w:r>
    </w:p>
    <w:p w14:paraId="3CB8B195" w14:textId="77777777" w:rsidR="009F6D41" w:rsidRPr="00E459A5" w:rsidRDefault="009F6D41" w:rsidP="003330D1">
      <w:pPr>
        <w:pStyle w:val="BodyText"/>
      </w:pPr>
    </w:p>
    <w:p w14:paraId="6A8CBBC8" w14:textId="1F72DB09" w:rsidR="003330D1" w:rsidRPr="00E459A5" w:rsidRDefault="003330D1" w:rsidP="00866238">
      <w:pPr>
        <w:pStyle w:val="Heading1"/>
      </w:pPr>
      <w:bookmarkStart w:id="208" w:name="_Toc478640581"/>
      <w:r w:rsidRPr="00E459A5">
        <w:lastRenderedPageBreak/>
        <w:t>CONTROL MECHANISMS - ENVIRONMENTAL CONTROLS – BUILDING CONDITIONING</w:t>
      </w:r>
      <w:r w:rsidR="00945C37">
        <w:t xml:space="preserve"> (</w:t>
      </w:r>
      <w:r w:rsidR="00654CD5">
        <w:rPr>
          <w:highlight w:val="yellow"/>
        </w:rPr>
        <w:t>EXISTING GUIDELINE</w:t>
      </w:r>
      <w:r w:rsidR="00945C37" w:rsidRPr="00945C37">
        <w:rPr>
          <w:highlight w:val="yellow"/>
        </w:rPr>
        <w:t xml:space="preserve"> 1076</w:t>
      </w:r>
      <w:r w:rsidR="00945C37">
        <w:t>)</w:t>
      </w:r>
      <w:bookmarkEnd w:id="208"/>
    </w:p>
    <w:p w14:paraId="7764F89A" w14:textId="77777777" w:rsidR="00866238" w:rsidRPr="00E459A5" w:rsidRDefault="00866238" w:rsidP="00866238">
      <w:pPr>
        <w:pStyle w:val="Heading1separatationline"/>
      </w:pPr>
    </w:p>
    <w:p w14:paraId="698D299D" w14:textId="7DB53635" w:rsidR="003330D1" w:rsidRDefault="003330D1" w:rsidP="003330D1">
      <w:pPr>
        <w:pStyle w:val="BodyText"/>
        <w:rPr>
          <w:color w:val="723C73" w:themeColor="accent6" w:themeShade="BF"/>
        </w:rPr>
      </w:pPr>
      <w:r w:rsidRPr="00E459A5">
        <w:rPr>
          <w:color w:val="723C73" w:themeColor="accent6" w:themeShade="BF"/>
        </w:rPr>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w:t>
      </w:r>
      <w:r w:rsidR="00866238" w:rsidRPr="00E459A5">
        <w:rPr>
          <w:color w:val="723C73" w:themeColor="accent6" w:themeShade="BF"/>
        </w:rPr>
        <w:t xml:space="preserve"> </w:t>
      </w:r>
      <w:r w:rsidRPr="00E459A5">
        <w:rPr>
          <w:color w:val="723C73" w:themeColor="accent6" w:themeShade="BF"/>
        </w:rPr>
        <w:t>It is also important to accept that it is not possible to stop all water ingress into buildings with a resultant emphasis on minimising and managing the natural water/moisture</w:t>
      </w:r>
      <w:r w:rsidR="00866238" w:rsidRPr="00E459A5">
        <w:rPr>
          <w:color w:val="723C73" w:themeColor="accent6" w:themeShade="BF"/>
        </w:rPr>
        <w:t xml:space="preserve"> load of the structure.  </w:t>
      </w:r>
      <w:r w:rsidR="00866238" w:rsidRPr="00E459A5">
        <w:rPr>
          <w:color w:val="723C73" w:themeColor="accent6" w:themeShade="BF"/>
          <w:highlight w:val="yellow"/>
        </w:rPr>
        <w:t xml:space="preserve">Note: </w:t>
      </w:r>
      <w:r w:rsidRPr="00E459A5">
        <w:rPr>
          <w:color w:val="723C73" w:themeColor="accent6" w:themeShade="BF"/>
          <w:highlight w:val="yellow"/>
        </w:rPr>
        <w:t>Reference IGC5 Task Group Report in Guideline 1076</w:t>
      </w:r>
      <w:r w:rsidR="00866238" w:rsidRPr="00E459A5">
        <w:rPr>
          <w:color w:val="723C73" w:themeColor="accent6" w:themeShade="BF"/>
        </w:rPr>
        <w:t>.</w:t>
      </w:r>
    </w:p>
    <w:p w14:paraId="2709F73A" w14:textId="77777777" w:rsidR="00337DDB" w:rsidRPr="00E459A5" w:rsidRDefault="00337DDB" w:rsidP="00337DDB">
      <w:pPr>
        <w:pStyle w:val="Heading2"/>
        <w:rPr>
          <w:ins w:id="209" w:author="TOURBOT Joel" w:date="2017-10-11T12:30:00Z"/>
        </w:rPr>
      </w:pPr>
      <w:ins w:id="210" w:author="TOURBOT Joel" w:date="2017-10-11T12:30:00Z">
        <w:r w:rsidRPr="00E459A5">
          <w:t>Location surveys: erosion, cliff stability, tide</w:t>
        </w:r>
      </w:ins>
    </w:p>
    <w:p w14:paraId="445E3F33" w14:textId="77777777" w:rsidR="00337DDB" w:rsidRPr="00E459A5" w:rsidRDefault="00337DDB" w:rsidP="00337DDB">
      <w:pPr>
        <w:pStyle w:val="Heading2separationline"/>
        <w:rPr>
          <w:ins w:id="211" w:author="TOURBOT Joel" w:date="2017-10-11T12:30:00Z"/>
        </w:rPr>
      </w:pPr>
    </w:p>
    <w:p w14:paraId="423CF844" w14:textId="77777777" w:rsidR="00337DDB" w:rsidRPr="00521E75" w:rsidRDefault="00337DDB" w:rsidP="00337DDB">
      <w:pPr>
        <w:spacing w:before="100" w:beforeAutospacing="1" w:after="100" w:afterAutospacing="1" w:line="240" w:lineRule="auto"/>
        <w:rPr>
          <w:ins w:id="212" w:author="TOURBOT Joel" w:date="2017-10-11T12:30:00Z"/>
          <w:rFonts w:ascii="Times New Roman" w:eastAsia="Times New Roman" w:hAnsi="Times New Roman" w:cs="Times New Roman"/>
          <w:sz w:val="24"/>
          <w:szCs w:val="24"/>
          <w:lang w:val="en-US" w:eastAsia="fr-FR"/>
        </w:rPr>
      </w:pPr>
      <w:ins w:id="213" w:author="TOURBOT Joel" w:date="2017-10-11T12:30:00Z">
        <w:r w:rsidRPr="00521E75">
          <w:rPr>
            <w:rFonts w:ascii="Times New Roman" w:eastAsia="Times New Roman" w:hAnsi="Times New Roman" w:cs="Times New Roman"/>
            <w:b/>
            <w:bCs/>
            <w:sz w:val="24"/>
            <w:szCs w:val="24"/>
            <w:lang w:val="en-US" w:eastAsia="fr-FR"/>
          </w:rPr>
          <w:t>Coastal erosion</w:t>
        </w:r>
        <w:r w:rsidRPr="00521E75">
          <w:rPr>
            <w:rFonts w:ascii="Times New Roman" w:eastAsia="Times New Roman" w:hAnsi="Times New Roman" w:cs="Times New Roman"/>
            <w:sz w:val="24"/>
            <w:szCs w:val="24"/>
            <w:lang w:val="en-US" w:eastAsia="fr-FR"/>
          </w:rPr>
          <w:t xml:space="preserve"> is the wearing away of land and the removal of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"https://en.wikipedia.org/wiki/Beach" \o "Beach"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beach</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or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"https://en.wikipedia.org/wiki/Dune" \o "Dune"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dune</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"https://en.wikipedia.org/wiki/Sediment" \o "Sediment"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sediments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by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"https://en.wikipedia.org/wiki/Wave" \o "Wave"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wave</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action,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"https://en.wikipedia.org/wiki/Tide" \o "Tide"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tidal currents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wave currents, drainage or high winds. Waves, generated by storms, wind, or fast moving motor craft, can cause coastal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"https://en.wikipedia.org/wiki/Erosion" \o "Erosion"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erosion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which may take the form of long-term losses of sediment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"https://en.wikipedia.org/wiki/Rock_%28geology%29" \o "Rock (geology)"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rocks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or merely the temporary redistribution of coastal sediments; erosion in one location may result in accretion nearby. The study of erosion and sediment redistribution is called 'coastal morphodynamics'. It may be caused by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"https://en.wikipedia.org/wiki/Hydraulic" \o "Hydraulic"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hydraulic</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action,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"https://en.wikipedia.org/wiki/Abrasion_%28geology%29" \o "Abrasion (geology)"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abrasion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impact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"https://en.wikipedia.org/wiki/Corrosion" \o "Corrosion"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corrosion</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w:t>
        </w:r>
      </w:ins>
    </w:p>
    <w:p w14:paraId="380D2AA3" w14:textId="77777777" w:rsidR="00337DDB" w:rsidRDefault="00337DDB" w:rsidP="00337DDB">
      <w:pPr>
        <w:spacing w:before="100" w:beforeAutospacing="1" w:after="100" w:afterAutospacing="1" w:line="240" w:lineRule="auto"/>
        <w:rPr>
          <w:ins w:id="214" w:author="TOURBOT Joel" w:date="2017-10-11T12:30:00Z"/>
          <w:rFonts w:ascii="Times New Roman" w:eastAsia="Times New Roman" w:hAnsi="Times New Roman" w:cs="Times New Roman"/>
          <w:sz w:val="24"/>
          <w:szCs w:val="24"/>
          <w:lang w:val="en-US" w:eastAsia="fr-FR"/>
        </w:rPr>
      </w:pPr>
      <w:ins w:id="215" w:author="TOURBOT Joel" w:date="2017-10-11T12:30:00Z">
        <w:r w:rsidRPr="00521E75">
          <w:rPr>
            <w:rFonts w:ascii="Times New Roman" w:eastAsia="Times New Roman" w:hAnsi="Times New Roman" w:cs="Times New Roman"/>
            <w:sz w:val="24"/>
            <w:szCs w:val="24"/>
            <w:lang w:val="en-US" w:eastAsia="fr-FR"/>
          </w:rPr>
          <w:t xml:space="preserve">On non-rocky coasts, coastal erosion results in dramatic (or non-dramatic) rock formations in areas where the coastline contains rock layers or fracture zones with varying resistance to erosion. Softer areas become eroded much faster than harder ones, which typically result in landforms such as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"https://en.wikipedia.org/wiki/Tunnel" \o "Tunnel"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tunnels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"https://en.wikipedia.org/wiki/Bridge" \o "Bridge"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bridges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"https://en.wikipedia.org/wiki/Column" \o "Column"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columns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xml:space="preserve">, and </w:t>
        </w:r>
        <w:r w:rsidRPr="00A64582">
          <w:rPr>
            <w:rFonts w:ascii="Times New Roman" w:eastAsia="Times New Roman" w:hAnsi="Times New Roman" w:cs="Times New Roman"/>
            <w:sz w:val="24"/>
            <w:szCs w:val="24"/>
            <w:lang w:val="fr-FR" w:eastAsia="fr-FR"/>
          </w:rPr>
          <w:fldChar w:fldCharType="begin"/>
        </w:r>
        <w:r w:rsidRPr="00521E75">
          <w:rPr>
            <w:rFonts w:ascii="Times New Roman" w:eastAsia="Times New Roman" w:hAnsi="Times New Roman" w:cs="Times New Roman"/>
            <w:sz w:val="24"/>
            <w:szCs w:val="24"/>
            <w:lang w:val="en-US" w:eastAsia="fr-FR"/>
          </w:rPr>
          <w:instrText xml:space="preserve"> HYPERLINK "https://en.wikipedia.org/wiki/Column" \o "Column" </w:instrText>
        </w:r>
        <w:r w:rsidRPr="00A64582">
          <w:rPr>
            <w:rFonts w:ascii="Times New Roman" w:eastAsia="Times New Roman" w:hAnsi="Times New Roman" w:cs="Times New Roman"/>
            <w:sz w:val="24"/>
            <w:szCs w:val="24"/>
            <w:lang w:val="fr-FR" w:eastAsia="fr-FR"/>
          </w:rPr>
          <w:fldChar w:fldCharType="separate"/>
        </w:r>
        <w:r w:rsidRPr="00521E75">
          <w:rPr>
            <w:rFonts w:ascii="Times New Roman" w:eastAsia="Times New Roman" w:hAnsi="Times New Roman" w:cs="Times New Roman"/>
            <w:color w:val="0000FF"/>
            <w:sz w:val="24"/>
            <w:szCs w:val="24"/>
            <w:u w:val="single"/>
            <w:lang w:val="en-US" w:eastAsia="fr-FR"/>
          </w:rPr>
          <w:t>pillars</w:t>
        </w:r>
        <w:r w:rsidRPr="00A64582">
          <w:rPr>
            <w:rFonts w:ascii="Times New Roman" w:eastAsia="Times New Roman" w:hAnsi="Times New Roman" w:cs="Times New Roman"/>
            <w:sz w:val="24"/>
            <w:szCs w:val="24"/>
            <w:lang w:val="fr-FR" w:eastAsia="fr-FR"/>
          </w:rPr>
          <w:fldChar w:fldCharType="end"/>
        </w:r>
        <w:r w:rsidRPr="00521E75">
          <w:rPr>
            <w:rFonts w:ascii="Times New Roman" w:eastAsia="Times New Roman" w:hAnsi="Times New Roman" w:cs="Times New Roman"/>
            <w:sz w:val="24"/>
            <w:szCs w:val="24"/>
            <w:lang w:val="en-US" w:eastAsia="fr-FR"/>
          </w:rPr>
          <w:t>. Over time the coast generally evens out. The softer areas fill up with sediment eroded from hard areas, and rock formations are eroded away.</w:t>
        </w:r>
        <w:r>
          <w:rPr>
            <w:rFonts w:ascii="Times New Roman" w:eastAsia="Times New Roman" w:hAnsi="Times New Roman" w:cs="Times New Roman"/>
            <w:sz w:val="24"/>
            <w:szCs w:val="24"/>
            <w:lang w:val="en-US" w:eastAsia="fr-FR"/>
          </w:rPr>
          <w:t xml:space="preserve"> </w:t>
        </w:r>
        <w:r w:rsidRPr="00521E75">
          <w:rPr>
            <w:rFonts w:ascii="Times New Roman" w:eastAsia="Times New Roman" w:hAnsi="Times New Roman" w:cs="Times New Roman"/>
            <w:sz w:val="24"/>
            <w:szCs w:val="24"/>
            <w:lang w:val="en-US" w:eastAsia="fr-FR"/>
          </w:rPr>
          <w:t>Also abrasion commonly happens in areas where there are strong winds, loose sand, and soft rocks. The blowing of millions of sharp sand grains creates a sandblasting effect. This effect helps to erode, smooth and polish rocks. The definition of abrasion is grinding and wearing away of rock surfaces through the mechanical action of other rock or sand particles.</w:t>
        </w:r>
      </w:ins>
    </w:p>
    <w:p w14:paraId="6C297233" w14:textId="77777777" w:rsidR="00337DDB" w:rsidRDefault="00337DDB" w:rsidP="00337DDB">
      <w:pPr>
        <w:spacing w:before="100" w:beforeAutospacing="1" w:after="100" w:afterAutospacing="1" w:line="240" w:lineRule="auto"/>
        <w:rPr>
          <w:ins w:id="216" w:author="TOURBOT Joel" w:date="2017-10-11T12:30:00Z"/>
        </w:rPr>
      </w:pPr>
      <w:ins w:id="217" w:author="TOURBOT Joel" w:date="2017-10-11T12:30:00Z">
        <w:r w:rsidRPr="00A64582">
          <w:rPr>
            <w:rFonts w:ascii="Times New Roman" w:eastAsia="Times New Roman" w:hAnsi="Times New Roman" w:cs="Times New Roman"/>
            <w:sz w:val="24"/>
            <w:szCs w:val="24"/>
            <w:lang w:eastAsia="fr-FR"/>
          </w:rPr>
          <w:t xml:space="preserve">Storms can cause erosion hundreds of times faster than normal weather. Before-and-after comparisons can be made using data gathered by manual surveying, </w:t>
        </w:r>
        <w:r w:rsidRPr="00A64582">
          <w:rPr>
            <w:rFonts w:ascii="Times New Roman" w:eastAsia="Times New Roman" w:hAnsi="Times New Roman" w:cs="Times New Roman"/>
            <w:sz w:val="24"/>
            <w:szCs w:val="24"/>
            <w:lang w:eastAsia="fr-FR"/>
          </w:rPr>
          <w:fldChar w:fldCharType="begin"/>
        </w:r>
        <w:r w:rsidRPr="00A64582">
          <w:rPr>
            <w:rFonts w:ascii="Times New Roman" w:eastAsia="Times New Roman" w:hAnsi="Times New Roman" w:cs="Times New Roman"/>
            <w:sz w:val="24"/>
            <w:szCs w:val="24"/>
            <w:lang w:eastAsia="fr-FR"/>
          </w:rPr>
          <w:instrText xml:space="preserve"> HYPERLINK "https://en.wikipedia.org/wiki/Laser_altimeter" \o "Laser altimeter" </w:instrText>
        </w:r>
        <w:r w:rsidRPr="00A64582">
          <w:rPr>
            <w:rFonts w:ascii="Times New Roman" w:eastAsia="Times New Roman" w:hAnsi="Times New Roman" w:cs="Times New Roman"/>
            <w:sz w:val="24"/>
            <w:szCs w:val="24"/>
            <w:lang w:eastAsia="fr-FR"/>
          </w:rPr>
          <w:fldChar w:fldCharType="separate"/>
        </w:r>
        <w:r w:rsidRPr="00A64582">
          <w:rPr>
            <w:rStyle w:val="Hyperlink"/>
            <w:rFonts w:ascii="Times New Roman" w:eastAsia="Times New Roman" w:hAnsi="Times New Roman" w:cs="Times New Roman"/>
            <w:sz w:val="24"/>
            <w:szCs w:val="24"/>
            <w:lang w:eastAsia="fr-FR"/>
          </w:rPr>
          <w:t>laser altimeter</w:t>
        </w:r>
        <w:r w:rsidRPr="00A64582">
          <w:rPr>
            <w:rFonts w:ascii="Times New Roman" w:eastAsia="Times New Roman" w:hAnsi="Times New Roman" w:cs="Times New Roman"/>
            <w:sz w:val="24"/>
            <w:szCs w:val="24"/>
            <w:lang w:val="en-US" w:eastAsia="fr-FR"/>
          </w:rPr>
          <w:fldChar w:fldCharType="end"/>
        </w:r>
        <w:r w:rsidRPr="00A64582">
          <w:rPr>
            <w:rFonts w:ascii="Times New Roman" w:eastAsia="Times New Roman" w:hAnsi="Times New Roman" w:cs="Times New Roman"/>
            <w:sz w:val="24"/>
            <w:szCs w:val="24"/>
            <w:lang w:eastAsia="fr-FR"/>
          </w:rPr>
          <w:t>, or even a GPS unit mounted on an ATV.</w:t>
        </w:r>
        <w:r>
          <w:rPr>
            <w:rFonts w:ascii="Times New Roman" w:eastAsia="Times New Roman" w:hAnsi="Times New Roman" w:cs="Times New Roman"/>
            <w:sz w:val="24"/>
            <w:szCs w:val="24"/>
            <w:lang w:eastAsia="fr-FR"/>
          </w:rPr>
          <w:t xml:space="preserve"> </w:t>
        </w:r>
        <w:r w:rsidRPr="00A64582">
          <w:rPr>
            <w:rFonts w:ascii="Times New Roman" w:eastAsia="Times New Roman" w:hAnsi="Times New Roman" w:cs="Times New Roman"/>
            <w:sz w:val="24"/>
            <w:szCs w:val="24"/>
            <w:lang w:eastAsia="fr-FR"/>
          </w:rPr>
          <w:fldChar w:fldCharType="begin"/>
        </w:r>
        <w:r w:rsidRPr="00A64582">
          <w:rPr>
            <w:rFonts w:ascii="Times New Roman" w:eastAsia="Times New Roman" w:hAnsi="Times New Roman" w:cs="Times New Roman"/>
            <w:sz w:val="24"/>
            <w:szCs w:val="24"/>
            <w:lang w:eastAsia="fr-FR"/>
          </w:rPr>
          <w:instrText xml:space="preserve"> HYPERLINK "https://en.wikipedia.org/wiki/Remote_sensing" \o "Remote sensing" </w:instrText>
        </w:r>
        <w:r w:rsidRPr="00A64582">
          <w:rPr>
            <w:rFonts w:ascii="Times New Roman" w:eastAsia="Times New Roman" w:hAnsi="Times New Roman" w:cs="Times New Roman"/>
            <w:sz w:val="24"/>
            <w:szCs w:val="24"/>
            <w:lang w:eastAsia="fr-FR"/>
          </w:rPr>
          <w:fldChar w:fldCharType="separate"/>
        </w:r>
        <w:r w:rsidRPr="00A64582">
          <w:rPr>
            <w:rStyle w:val="Hyperlink"/>
            <w:rFonts w:ascii="Times New Roman" w:eastAsia="Times New Roman" w:hAnsi="Times New Roman" w:cs="Times New Roman"/>
            <w:sz w:val="24"/>
            <w:szCs w:val="24"/>
            <w:lang w:eastAsia="fr-FR"/>
          </w:rPr>
          <w:t>Remote sensing</w:t>
        </w:r>
        <w:r w:rsidRPr="00A64582">
          <w:rPr>
            <w:rFonts w:ascii="Times New Roman" w:eastAsia="Times New Roman" w:hAnsi="Times New Roman" w:cs="Times New Roman"/>
            <w:sz w:val="24"/>
            <w:szCs w:val="24"/>
            <w:lang w:val="en-US" w:eastAsia="fr-FR"/>
          </w:rPr>
          <w:fldChar w:fldCharType="end"/>
        </w:r>
        <w:r w:rsidRPr="00A64582">
          <w:rPr>
            <w:rFonts w:ascii="Times New Roman" w:eastAsia="Times New Roman" w:hAnsi="Times New Roman" w:cs="Times New Roman"/>
            <w:sz w:val="24"/>
            <w:szCs w:val="24"/>
            <w:lang w:eastAsia="fr-FR"/>
          </w:rPr>
          <w:t xml:space="preserve"> data such as Landsat scenes can be used for large scale and multi year assessments of coastal erosion.</w:t>
        </w:r>
        <w:r w:rsidRPr="00A64582">
          <w:rPr>
            <w:rFonts w:ascii="Times New Roman" w:eastAsia="Times New Roman" w:hAnsi="Times New Roman" w:cs="Times New Roman"/>
            <w:sz w:val="24"/>
            <w:szCs w:val="24"/>
            <w:lang w:val="en-US" w:eastAsia="fr-FR"/>
          </w:rPr>
          <w:t xml:space="preserve"> </w:t>
        </w:r>
      </w:ins>
    </w:p>
    <w:p w14:paraId="0D0EF735" w14:textId="452D9614" w:rsidR="00337DDB" w:rsidRDefault="00337DDB" w:rsidP="00337DDB">
      <w:pPr>
        <w:pStyle w:val="Heading2"/>
        <w:rPr>
          <w:ins w:id="218" w:author="TOURBOT Joel" w:date="2017-10-11T12:32:00Z"/>
        </w:rPr>
      </w:pPr>
      <w:ins w:id="219" w:author="TOURBOT Joel" w:date="2017-10-11T12:30:00Z">
        <w:r w:rsidRPr="00E459A5">
          <w:t>Structure surveys (frequency)</w:t>
        </w:r>
      </w:ins>
    </w:p>
    <w:p w14:paraId="00E35E27" w14:textId="77777777" w:rsidR="00337DDB" w:rsidRPr="00337DDB" w:rsidRDefault="00337DDB">
      <w:pPr>
        <w:pStyle w:val="Heading2separationline"/>
        <w:rPr>
          <w:ins w:id="220" w:author="TOURBOT Joel" w:date="2017-10-11T12:30:00Z"/>
        </w:rPr>
        <w:pPrChange w:id="221" w:author="TOURBOT Joel" w:date="2017-10-11T12:32:00Z">
          <w:pPr>
            <w:pStyle w:val="Heading2"/>
          </w:pPr>
        </w:pPrChange>
      </w:pPr>
    </w:p>
    <w:p w14:paraId="16B12AE7" w14:textId="77777777" w:rsidR="00337DDB" w:rsidRPr="001437BC" w:rsidRDefault="00337DDB" w:rsidP="00337DDB">
      <w:pPr>
        <w:pStyle w:val="BodyText"/>
        <w:rPr>
          <w:ins w:id="222" w:author="TOURBOT Joel" w:date="2017-10-11T12:30:00Z"/>
        </w:rPr>
      </w:pPr>
      <w:ins w:id="223" w:author="TOURBOT Joel" w:date="2017-10-11T12:30:00Z">
        <w:r>
          <w:t>T</w:t>
        </w:r>
        <w:r w:rsidRPr="001437BC">
          <w:t>he following subdivision can be made for an overall maintenance scheme:</w:t>
        </w:r>
      </w:ins>
    </w:p>
    <w:p w14:paraId="25C7A77A" w14:textId="77777777" w:rsidR="00337DDB" w:rsidRPr="001437BC" w:rsidRDefault="00337DDB" w:rsidP="00337DDB">
      <w:pPr>
        <w:pStyle w:val="ListBullet"/>
        <w:rPr>
          <w:ins w:id="224" w:author="TOURBOT Joel" w:date="2017-10-11T12:30:00Z"/>
          <w:sz w:val="23"/>
          <w:szCs w:val="23"/>
        </w:rPr>
      </w:pPr>
      <w:ins w:id="225" w:author="TOURBOT Joel" w:date="2017-10-11T12:30:00Z">
        <w:r w:rsidRPr="001437BC">
          <w:rPr>
            <w:sz w:val="23"/>
            <w:szCs w:val="23"/>
          </w:rPr>
          <w:t>Inspection</w:t>
        </w:r>
      </w:ins>
    </w:p>
    <w:p w14:paraId="7770B8B3" w14:textId="77777777" w:rsidR="00337DDB" w:rsidRPr="001437BC" w:rsidRDefault="00337DDB" w:rsidP="00337DDB">
      <w:pPr>
        <w:pStyle w:val="ListBullet"/>
        <w:rPr>
          <w:ins w:id="226" w:author="TOURBOT Joel" w:date="2017-10-11T12:30:00Z"/>
          <w:sz w:val="23"/>
          <w:szCs w:val="23"/>
        </w:rPr>
      </w:pPr>
      <w:ins w:id="227" w:author="TOURBOT Joel" w:date="2017-10-11T12:30:00Z">
        <w:r w:rsidRPr="001437BC">
          <w:rPr>
            <w:sz w:val="23"/>
            <w:szCs w:val="23"/>
          </w:rPr>
          <w:t>Preventative maintenance</w:t>
        </w:r>
      </w:ins>
    </w:p>
    <w:p w14:paraId="3A6AB2DF" w14:textId="77777777" w:rsidR="00337DDB" w:rsidRPr="001437BC" w:rsidRDefault="00337DDB" w:rsidP="00337DDB">
      <w:pPr>
        <w:pStyle w:val="ListBullet"/>
        <w:rPr>
          <w:ins w:id="228" w:author="TOURBOT Joel" w:date="2017-10-11T12:30:00Z"/>
          <w:sz w:val="23"/>
          <w:szCs w:val="23"/>
        </w:rPr>
      </w:pPr>
      <w:ins w:id="229" w:author="TOURBOT Joel" w:date="2017-10-11T12:30:00Z">
        <w:r w:rsidRPr="001437BC">
          <w:rPr>
            <w:sz w:val="23"/>
            <w:szCs w:val="23"/>
          </w:rPr>
          <w:t>Corrective maintenance</w:t>
        </w:r>
      </w:ins>
    </w:p>
    <w:p w14:paraId="2A5CFAFE" w14:textId="77777777" w:rsidR="00337DDB" w:rsidRPr="001437BC" w:rsidRDefault="00337DDB" w:rsidP="00337DDB">
      <w:pPr>
        <w:pStyle w:val="ListBullet"/>
        <w:rPr>
          <w:ins w:id="230" w:author="TOURBOT Joel" w:date="2017-10-11T12:30:00Z"/>
          <w:sz w:val="23"/>
          <w:szCs w:val="23"/>
        </w:rPr>
      </w:pPr>
      <w:ins w:id="231" w:author="TOURBOT Joel" w:date="2017-10-11T12:30:00Z">
        <w:r w:rsidRPr="001437BC">
          <w:rPr>
            <w:sz w:val="23"/>
            <w:szCs w:val="23"/>
          </w:rPr>
          <w:t>Renewal</w:t>
        </w:r>
      </w:ins>
    </w:p>
    <w:p w14:paraId="4C159DEA" w14:textId="77777777" w:rsidR="00337DDB" w:rsidRDefault="00337DDB" w:rsidP="00337DDB">
      <w:pPr>
        <w:pStyle w:val="BodyText"/>
        <w:rPr>
          <w:ins w:id="232" w:author="TOURBOT Joel" w:date="2017-10-11T12:30:00Z"/>
        </w:rPr>
      </w:pPr>
    </w:p>
    <w:p w14:paraId="74580A53" w14:textId="77777777" w:rsidR="00337DDB" w:rsidRPr="001437BC" w:rsidRDefault="00337DDB" w:rsidP="00337DDB">
      <w:pPr>
        <w:pStyle w:val="BodyText"/>
        <w:rPr>
          <w:ins w:id="233" w:author="TOURBOT Joel" w:date="2017-10-11T12:30:00Z"/>
        </w:rPr>
      </w:pPr>
      <w:ins w:id="234" w:author="TOURBOT Joel" w:date="2017-10-11T12:30:00Z">
        <w:r w:rsidRPr="001437BC">
          <w:t xml:space="preserve">This practice describes a plan for carrying out scheduled preventative maintenance on </w:t>
        </w:r>
        <w:r>
          <w:t>AtoN</w:t>
        </w:r>
        <w:r w:rsidRPr="001437BC">
          <w:t xml:space="preserve"> sites. This plan is designed to provide written preventative maintenance work orders at scheduled intervals from a central record filing location.</w:t>
        </w:r>
      </w:ins>
    </w:p>
    <w:p w14:paraId="7090F6B4" w14:textId="77777777" w:rsidR="00337DDB" w:rsidRPr="001437BC" w:rsidRDefault="00337DDB" w:rsidP="00337DDB">
      <w:pPr>
        <w:pStyle w:val="BodyText"/>
        <w:rPr>
          <w:ins w:id="235" w:author="TOURBOT Joel" w:date="2017-10-11T12:30:00Z"/>
        </w:rPr>
      </w:pPr>
      <w:ins w:id="236" w:author="TOURBOT Joel" w:date="2017-10-11T12:30:00Z">
        <w:r w:rsidRPr="001437BC">
          <w:lastRenderedPageBreak/>
          <w:t>Preventative maintenance involves servicing or replacement of components parts or an installation of equipment on a regular basis, often before signs of deterioration are evident. This practice minimizes the incidence of costly and possibly dangerous situations that may arise from the unexpected deterioration or failure of a component.</w:t>
        </w:r>
      </w:ins>
    </w:p>
    <w:p w14:paraId="04554E9B" w14:textId="77777777" w:rsidR="00337DDB" w:rsidRPr="001437BC" w:rsidRDefault="00337DDB" w:rsidP="00337DDB">
      <w:pPr>
        <w:pStyle w:val="BodyText"/>
        <w:rPr>
          <w:ins w:id="237" w:author="TOURBOT Joel" w:date="2017-10-11T12:30:00Z"/>
        </w:rPr>
      </w:pPr>
      <w:ins w:id="238" w:author="TOURBOT Joel" w:date="2017-10-11T12:30:00Z">
        <w:r w:rsidRPr="001437BC">
          <w:t>Preventative maintenance of lighthouse facilities is usually limited to replacement of parts of electrical, mechanical and electronic equipment, but such work as regular painting and site work may be considered a form of preventative maintenance. Replacement of structural members is undertaken only after evidence of deterioration has been discovered and is therefore not classified as preventative maintenance but as corrective maintenance.</w:t>
        </w:r>
      </w:ins>
    </w:p>
    <w:p w14:paraId="57B5437C" w14:textId="77777777" w:rsidR="00337DDB" w:rsidRPr="001437BC" w:rsidRDefault="00337DDB" w:rsidP="00337DDB">
      <w:pPr>
        <w:pStyle w:val="BodyText"/>
        <w:rPr>
          <w:ins w:id="239" w:author="TOURBOT Joel" w:date="2017-10-11T12:30:00Z"/>
        </w:rPr>
      </w:pPr>
      <w:ins w:id="240" w:author="TOURBOT Joel" w:date="2017-10-11T12:30:00Z">
        <w:r w:rsidRPr="001437BC">
          <w:t>This program will prove effective only if all maintenance data is kept up to date and all procedures are followed accordingly:</w:t>
        </w:r>
      </w:ins>
    </w:p>
    <w:p w14:paraId="5FEAC835" w14:textId="77777777" w:rsidR="00337DDB" w:rsidRPr="001437BC" w:rsidRDefault="00337DDB" w:rsidP="00337DDB">
      <w:pPr>
        <w:pStyle w:val="Heading3"/>
        <w:rPr>
          <w:ins w:id="241" w:author="TOURBOT Joel" w:date="2017-10-11T12:30:00Z"/>
        </w:rPr>
      </w:pPr>
      <w:ins w:id="242" w:author="TOURBOT Joel" w:date="2017-10-11T12:30:00Z">
        <w:r w:rsidRPr="001437BC">
          <w:t>Records</w:t>
        </w:r>
      </w:ins>
    </w:p>
    <w:p w14:paraId="4D0F8321" w14:textId="77777777" w:rsidR="00337DDB" w:rsidRPr="001437BC" w:rsidRDefault="00337DDB" w:rsidP="00337DDB">
      <w:pPr>
        <w:pStyle w:val="BodyText"/>
        <w:rPr>
          <w:ins w:id="243" w:author="TOURBOT Joel" w:date="2017-10-11T12:30:00Z"/>
        </w:rPr>
      </w:pPr>
      <w:ins w:id="244" w:author="TOURBOT Joel" w:date="2017-10-11T12:30:00Z">
        <w:r w:rsidRPr="001437BC">
          <w:t>Some key objectives which must be considered in regards to the amount and type of information to be retained are:</w:t>
        </w:r>
      </w:ins>
    </w:p>
    <w:p w14:paraId="672655B6" w14:textId="77777777" w:rsidR="00337DDB" w:rsidRPr="001437BC" w:rsidRDefault="00337DDB" w:rsidP="00337DDB">
      <w:pPr>
        <w:pStyle w:val="ListBullet"/>
        <w:rPr>
          <w:ins w:id="245" w:author="TOURBOT Joel" w:date="2017-10-11T12:30:00Z"/>
          <w:sz w:val="23"/>
          <w:szCs w:val="23"/>
        </w:rPr>
      </w:pPr>
      <w:ins w:id="246" w:author="TOURBOT Joel" w:date="2017-10-11T12:30:00Z">
        <w:r w:rsidRPr="001437BC">
          <w:rPr>
            <w:sz w:val="23"/>
            <w:szCs w:val="23"/>
          </w:rPr>
          <w:t>Ease with which data can be used to perform analysis and help the decision making process.</w:t>
        </w:r>
      </w:ins>
    </w:p>
    <w:p w14:paraId="44B32752" w14:textId="77777777" w:rsidR="00337DDB" w:rsidRPr="001437BC" w:rsidRDefault="00337DDB" w:rsidP="00337DDB">
      <w:pPr>
        <w:pStyle w:val="ListBullet"/>
        <w:rPr>
          <w:ins w:id="247" w:author="TOURBOT Joel" w:date="2017-10-11T12:30:00Z"/>
          <w:sz w:val="23"/>
          <w:szCs w:val="23"/>
        </w:rPr>
      </w:pPr>
      <w:ins w:id="248" w:author="TOURBOT Joel" w:date="2017-10-11T12:30:00Z">
        <w:r w:rsidRPr="001437BC">
          <w:rPr>
            <w:sz w:val="23"/>
            <w:szCs w:val="23"/>
          </w:rPr>
          <w:t>Ease with which the information can be accessed and maintained.</w:t>
        </w:r>
      </w:ins>
    </w:p>
    <w:p w14:paraId="27F84676" w14:textId="77777777" w:rsidR="00337DDB" w:rsidRPr="001437BC" w:rsidRDefault="00337DDB" w:rsidP="00337DDB">
      <w:pPr>
        <w:pStyle w:val="ListBullet"/>
        <w:rPr>
          <w:ins w:id="249" w:author="TOURBOT Joel" w:date="2017-10-11T12:30:00Z"/>
          <w:sz w:val="23"/>
          <w:szCs w:val="23"/>
        </w:rPr>
      </w:pPr>
      <w:ins w:id="250" w:author="TOURBOT Joel" w:date="2017-10-11T12:30:00Z">
        <w:r w:rsidRPr="001437BC">
          <w:rPr>
            <w:sz w:val="23"/>
            <w:szCs w:val="23"/>
          </w:rPr>
          <w:t>Security of data to protect its integrity by preventing unauthorized access and manipulation.</w:t>
        </w:r>
      </w:ins>
    </w:p>
    <w:p w14:paraId="7AB3F641" w14:textId="77777777" w:rsidR="00337DDB" w:rsidRPr="001437BC" w:rsidRDefault="00337DDB" w:rsidP="00337DDB">
      <w:pPr>
        <w:pStyle w:val="BodyText"/>
        <w:rPr>
          <w:ins w:id="251" w:author="TOURBOT Joel" w:date="2017-10-11T12:30:00Z"/>
        </w:rPr>
      </w:pPr>
      <w:ins w:id="252" w:author="TOURBOT Joel" w:date="2017-10-11T12:30:00Z">
        <w:r w:rsidRPr="001437BC">
          <w:t>Records should show:</w:t>
        </w:r>
      </w:ins>
    </w:p>
    <w:p w14:paraId="64FB1033" w14:textId="77777777" w:rsidR="00337DDB" w:rsidRPr="001437BC" w:rsidRDefault="00337DDB" w:rsidP="00337DDB">
      <w:pPr>
        <w:pStyle w:val="ListBullet"/>
        <w:rPr>
          <w:ins w:id="253" w:author="TOURBOT Joel" w:date="2017-10-11T12:30:00Z"/>
          <w:sz w:val="23"/>
          <w:szCs w:val="23"/>
        </w:rPr>
      </w:pPr>
      <w:ins w:id="254" w:author="TOURBOT Joel" w:date="2017-10-11T12:30:00Z">
        <w:r w:rsidRPr="001437BC">
          <w:rPr>
            <w:sz w:val="23"/>
            <w:szCs w:val="23"/>
          </w:rPr>
          <w:t>Inventory related to the technical description of the facility</w:t>
        </w:r>
      </w:ins>
    </w:p>
    <w:p w14:paraId="0EA966A5" w14:textId="77777777" w:rsidR="00337DDB" w:rsidRPr="001437BC" w:rsidRDefault="00337DDB" w:rsidP="00337DDB">
      <w:pPr>
        <w:pStyle w:val="ListBullet"/>
        <w:rPr>
          <w:ins w:id="255" w:author="TOURBOT Joel" w:date="2017-10-11T12:30:00Z"/>
          <w:sz w:val="23"/>
          <w:szCs w:val="23"/>
        </w:rPr>
      </w:pPr>
      <w:ins w:id="256" w:author="TOURBOT Joel" w:date="2017-10-11T12:30:00Z">
        <w:r w:rsidRPr="001437BC">
          <w:rPr>
            <w:sz w:val="23"/>
            <w:szCs w:val="23"/>
          </w:rPr>
          <w:t>Activity data, related to the various activities performed upon these facilities (e.g. inspections, maintenance, repairs, etc.)</w:t>
        </w:r>
      </w:ins>
    </w:p>
    <w:p w14:paraId="13D393EC" w14:textId="77777777" w:rsidR="00337DDB" w:rsidRPr="001437BC" w:rsidRDefault="00337DDB" w:rsidP="00337DDB">
      <w:pPr>
        <w:pStyle w:val="Heading3"/>
        <w:rPr>
          <w:ins w:id="257" w:author="TOURBOT Joel" w:date="2017-10-11T12:30:00Z"/>
        </w:rPr>
      </w:pPr>
      <w:ins w:id="258" w:author="TOURBOT Joel" w:date="2017-10-11T12:30:00Z">
        <w:r w:rsidRPr="001437BC">
          <w:t>Inventory File</w:t>
        </w:r>
      </w:ins>
    </w:p>
    <w:p w14:paraId="36DE7F41" w14:textId="77777777" w:rsidR="00337DDB" w:rsidRPr="001437BC" w:rsidRDefault="00337DDB" w:rsidP="00337DDB">
      <w:pPr>
        <w:pStyle w:val="BodyText"/>
        <w:rPr>
          <w:ins w:id="259" w:author="TOURBOT Joel" w:date="2017-10-11T12:30:00Z"/>
        </w:rPr>
      </w:pPr>
      <w:ins w:id="260" w:author="TOURBOT Joel" w:date="2017-10-11T12:30:00Z">
        <w:r w:rsidRPr="001437BC">
          <w:t>The inventory file must be created when a new facility is built and remains unchanged until a major rehabilitation or replacement of the structure is completed. It records all pertinent information of that facility.</w:t>
        </w:r>
      </w:ins>
    </w:p>
    <w:p w14:paraId="10C4B523" w14:textId="77777777" w:rsidR="00337DDB" w:rsidRPr="001437BC" w:rsidRDefault="00337DDB" w:rsidP="00337DDB">
      <w:pPr>
        <w:pStyle w:val="BodyText"/>
        <w:rPr>
          <w:ins w:id="261" w:author="TOURBOT Joel" w:date="2017-10-11T12:30:00Z"/>
        </w:rPr>
      </w:pPr>
      <w:ins w:id="262" w:author="TOURBOT Joel" w:date="2017-10-11T12:30:00Z">
        <w:r w:rsidRPr="001437BC">
          <w:t>Updating has to take place whenever an inspection or maintenance work is done at a facility or whenever a status change is made with respect to a facility (e.g. change detailed inspection frequency from Quarterly to Semi-annually).</w:t>
        </w:r>
      </w:ins>
    </w:p>
    <w:p w14:paraId="6565AEFE" w14:textId="77777777" w:rsidR="00337DDB" w:rsidRPr="001437BC" w:rsidRDefault="00337DDB" w:rsidP="00337DDB">
      <w:pPr>
        <w:pStyle w:val="Heading3"/>
        <w:rPr>
          <w:ins w:id="263" w:author="TOURBOT Joel" w:date="2017-10-11T12:30:00Z"/>
        </w:rPr>
      </w:pPr>
      <w:ins w:id="264" w:author="TOURBOT Joel" w:date="2017-10-11T12:30:00Z">
        <w:r w:rsidRPr="001437BC">
          <w:t>Scheduling</w:t>
        </w:r>
      </w:ins>
    </w:p>
    <w:p w14:paraId="08F737B8" w14:textId="77777777" w:rsidR="00337DDB" w:rsidRPr="001437BC" w:rsidRDefault="00337DDB" w:rsidP="00337DDB">
      <w:pPr>
        <w:pStyle w:val="BodyText"/>
        <w:rPr>
          <w:ins w:id="265" w:author="TOURBOT Joel" w:date="2017-10-11T12:30:00Z"/>
        </w:rPr>
      </w:pPr>
      <w:ins w:id="266" w:author="TOURBOT Joel" w:date="2017-10-11T12:30:00Z">
        <w:r w:rsidRPr="001437BC">
          <w:t>Timely inspection of structures and equipment serves to monitor the performance of construction materials and equipment parts with time and help to ensure the early detection of material deterioration or equipment breakdown.</w:t>
        </w:r>
      </w:ins>
    </w:p>
    <w:p w14:paraId="0F214179" w14:textId="77777777" w:rsidR="00337DDB" w:rsidRPr="001437BC" w:rsidRDefault="00337DDB" w:rsidP="00337DDB">
      <w:pPr>
        <w:pStyle w:val="BodyText"/>
        <w:rPr>
          <w:ins w:id="267" w:author="TOURBOT Joel" w:date="2017-10-11T12:30:00Z"/>
        </w:rPr>
      </w:pPr>
      <w:ins w:id="268" w:author="TOURBOT Joel" w:date="2017-10-11T12:30:00Z">
        <w:r w:rsidRPr="001437BC">
          <w:t>Inspections forming part of a routine program are conducted roughly every three months, six months, or yearly. (e.g. at times when deterioration on a structure is likely to be most pronounced from environmental effects). To determine the inspection date for each facility a master schedule is drawn up based on historical data such as weather conditions, availability of manpower, availability of transportation and travel distance.</w:t>
        </w:r>
      </w:ins>
    </w:p>
    <w:p w14:paraId="09D97835" w14:textId="77777777" w:rsidR="00337DDB" w:rsidRDefault="00337DDB" w:rsidP="00337DDB">
      <w:pPr>
        <w:pStyle w:val="BodyText"/>
        <w:rPr>
          <w:ins w:id="269" w:author="TOURBOT Joel" w:date="2017-10-11T12:30:00Z"/>
        </w:rPr>
      </w:pPr>
      <w:ins w:id="270" w:author="TOURBOT Joel" w:date="2017-10-11T12:30:00Z">
        <w:r w:rsidRPr="001437BC">
          <w:t>The maintenance section is responsible for seeing that the necessary routines are scheduled in order that their frequencies meet the equipment manufacturers recommendations and the preventative maintenance program is carried out in a safe, economical and satisfactory manner.</w:t>
        </w:r>
      </w:ins>
    </w:p>
    <w:p w14:paraId="76E53409" w14:textId="77777777" w:rsidR="00337DDB" w:rsidRPr="001437BC" w:rsidRDefault="00337DDB" w:rsidP="00337DDB">
      <w:pPr>
        <w:pStyle w:val="Heading3"/>
        <w:rPr>
          <w:ins w:id="271" w:author="TOURBOT Joel" w:date="2017-10-11T12:30:00Z"/>
          <w:u w:val="single"/>
        </w:rPr>
      </w:pPr>
      <w:ins w:id="272" w:author="TOURBOT Joel" w:date="2017-10-11T12:30:00Z">
        <w:r w:rsidRPr="001437BC">
          <w:t>Inspections</w:t>
        </w:r>
      </w:ins>
    </w:p>
    <w:p w14:paraId="520A329B" w14:textId="77777777" w:rsidR="00337DDB" w:rsidRPr="001437BC" w:rsidRDefault="00337DDB" w:rsidP="00337DDB">
      <w:pPr>
        <w:pStyle w:val="BodyText"/>
        <w:rPr>
          <w:ins w:id="273" w:author="TOURBOT Joel" w:date="2017-10-11T12:30:00Z"/>
        </w:rPr>
      </w:pPr>
      <w:ins w:id="274" w:author="TOURBOT Joel" w:date="2017-10-11T12:30:00Z">
        <w:r w:rsidRPr="001437BC">
          <w:t>An inspection involves a complete systematical examination of structures and equipment and must be made up of an inspection team who have a good working knowledge of the facilities and their operation.</w:t>
        </w:r>
      </w:ins>
    </w:p>
    <w:p w14:paraId="6C444F87" w14:textId="77777777" w:rsidR="00337DDB" w:rsidRPr="001437BC" w:rsidRDefault="00337DDB" w:rsidP="00337DDB">
      <w:pPr>
        <w:pStyle w:val="BodyText"/>
        <w:rPr>
          <w:ins w:id="275" w:author="TOURBOT Joel" w:date="2017-10-11T12:30:00Z"/>
        </w:rPr>
      </w:pPr>
      <w:ins w:id="276" w:author="TOURBOT Joel" w:date="2017-10-11T12:30:00Z">
        <w:r w:rsidRPr="001437BC">
          <w:t>A detailed itinerary of the proposed inspection tour should be prepared.</w:t>
        </w:r>
      </w:ins>
    </w:p>
    <w:p w14:paraId="13ABEB7A" w14:textId="77777777" w:rsidR="00337DDB" w:rsidRPr="001437BC" w:rsidRDefault="00337DDB" w:rsidP="00337DDB">
      <w:pPr>
        <w:pStyle w:val="BodyText"/>
        <w:rPr>
          <w:ins w:id="277" w:author="TOURBOT Joel" w:date="2017-10-11T12:30:00Z"/>
        </w:rPr>
      </w:pPr>
      <w:ins w:id="278" w:author="TOURBOT Joel" w:date="2017-10-11T12:30:00Z">
        <w:r w:rsidRPr="001437BC">
          <w:lastRenderedPageBreak/>
          <w:t>Inspection data covers the visual, routine, detailed and special inspections and should include:</w:t>
        </w:r>
      </w:ins>
    </w:p>
    <w:p w14:paraId="45755D7E" w14:textId="77777777" w:rsidR="00337DDB" w:rsidRPr="001437BC" w:rsidRDefault="00337DDB" w:rsidP="00337DDB">
      <w:pPr>
        <w:pStyle w:val="ListBullet"/>
        <w:rPr>
          <w:ins w:id="279" w:author="TOURBOT Joel" w:date="2017-10-11T12:30:00Z"/>
          <w:sz w:val="23"/>
          <w:szCs w:val="23"/>
        </w:rPr>
      </w:pPr>
      <w:ins w:id="280" w:author="TOURBOT Joel" w:date="2017-10-11T12:30:00Z">
        <w:r w:rsidRPr="001437BC">
          <w:rPr>
            <w:sz w:val="23"/>
            <w:szCs w:val="23"/>
          </w:rPr>
          <w:t>Type of inspection</w:t>
        </w:r>
      </w:ins>
    </w:p>
    <w:p w14:paraId="42909120" w14:textId="77777777" w:rsidR="00337DDB" w:rsidRPr="001437BC" w:rsidRDefault="00337DDB" w:rsidP="00337DDB">
      <w:pPr>
        <w:pStyle w:val="ListBullet"/>
        <w:rPr>
          <w:ins w:id="281" w:author="TOURBOT Joel" w:date="2017-10-11T12:30:00Z"/>
          <w:sz w:val="23"/>
          <w:szCs w:val="23"/>
        </w:rPr>
      </w:pPr>
      <w:ins w:id="282" w:author="TOURBOT Joel" w:date="2017-10-11T12:30:00Z">
        <w:r w:rsidRPr="001437BC">
          <w:rPr>
            <w:sz w:val="23"/>
            <w:szCs w:val="23"/>
          </w:rPr>
          <w:t>Observation of components (current condition) especially deficiencies</w:t>
        </w:r>
      </w:ins>
    </w:p>
    <w:p w14:paraId="3F1C571C" w14:textId="77777777" w:rsidR="00337DDB" w:rsidRPr="001437BC" w:rsidRDefault="00337DDB" w:rsidP="00337DDB">
      <w:pPr>
        <w:pStyle w:val="ListBullet"/>
        <w:rPr>
          <w:ins w:id="283" w:author="TOURBOT Joel" w:date="2017-10-11T12:30:00Z"/>
          <w:sz w:val="23"/>
          <w:szCs w:val="23"/>
        </w:rPr>
      </w:pPr>
      <w:ins w:id="284" w:author="TOURBOT Joel" w:date="2017-10-11T12:30:00Z">
        <w:r w:rsidRPr="001437BC">
          <w:rPr>
            <w:sz w:val="23"/>
            <w:szCs w:val="23"/>
          </w:rPr>
          <w:t>Recommendations and comments</w:t>
        </w:r>
      </w:ins>
    </w:p>
    <w:p w14:paraId="3D46A8E2" w14:textId="77777777" w:rsidR="00337DDB" w:rsidRPr="001437BC" w:rsidRDefault="00337DDB" w:rsidP="00337DDB">
      <w:pPr>
        <w:pStyle w:val="ListBullet"/>
        <w:rPr>
          <w:ins w:id="285" w:author="TOURBOT Joel" w:date="2017-10-11T12:30:00Z"/>
          <w:sz w:val="23"/>
          <w:szCs w:val="23"/>
        </w:rPr>
      </w:pPr>
      <w:ins w:id="286" w:author="TOURBOT Joel" w:date="2017-10-11T12:30:00Z">
        <w:r w:rsidRPr="001437BC">
          <w:rPr>
            <w:sz w:val="23"/>
            <w:szCs w:val="23"/>
          </w:rPr>
          <w:t>Date of inspection</w:t>
        </w:r>
      </w:ins>
    </w:p>
    <w:p w14:paraId="5AC9CC87" w14:textId="47CDB620" w:rsidR="00337DDB" w:rsidRDefault="00337DDB" w:rsidP="00337DDB">
      <w:pPr>
        <w:pStyle w:val="ListBullet"/>
        <w:rPr>
          <w:ins w:id="287" w:author="TOURBOT Joel" w:date="2017-10-11T12:32:00Z"/>
          <w:sz w:val="23"/>
          <w:szCs w:val="23"/>
        </w:rPr>
      </w:pPr>
      <w:ins w:id="288" w:author="TOURBOT Joel" w:date="2017-10-11T12:30:00Z">
        <w:r w:rsidRPr="001437BC">
          <w:rPr>
            <w:sz w:val="23"/>
            <w:szCs w:val="23"/>
          </w:rPr>
          <w:t>Signature of inspector</w:t>
        </w:r>
      </w:ins>
    </w:p>
    <w:p w14:paraId="39D0D6A5" w14:textId="3059182E" w:rsidR="00337DDB" w:rsidRDefault="00337DDB">
      <w:pPr>
        <w:pStyle w:val="ListBullet"/>
        <w:numPr>
          <w:ilvl w:val="0"/>
          <w:numId w:val="0"/>
        </w:numPr>
        <w:ind w:left="714"/>
        <w:rPr>
          <w:ins w:id="289" w:author="TOURBOT Joel" w:date="2017-10-11T12:32:00Z"/>
          <w:sz w:val="23"/>
          <w:szCs w:val="23"/>
        </w:rPr>
        <w:pPrChange w:id="290" w:author="TOURBOT Joel" w:date="2017-10-11T12:32:00Z">
          <w:pPr>
            <w:pStyle w:val="ListBullet"/>
          </w:pPr>
        </w:pPrChange>
      </w:pPr>
    </w:p>
    <w:p w14:paraId="65017307" w14:textId="2D49A077" w:rsidR="00337DDB" w:rsidRDefault="00337DDB">
      <w:pPr>
        <w:pStyle w:val="ListBullet"/>
        <w:numPr>
          <w:ilvl w:val="0"/>
          <w:numId w:val="0"/>
        </w:numPr>
        <w:rPr>
          <w:ins w:id="291" w:author="TOURBOT Joel" w:date="2017-10-11T12:32:00Z"/>
          <w:sz w:val="23"/>
          <w:szCs w:val="23"/>
        </w:rPr>
        <w:pPrChange w:id="292" w:author="TOURBOT Joel" w:date="2017-10-11T12:32:00Z">
          <w:pPr>
            <w:pStyle w:val="ListBullet"/>
          </w:pPr>
        </w:pPrChange>
      </w:pPr>
      <w:ins w:id="293" w:author="TOURBOT Joel" w:date="2017-10-11T12:32:00Z">
        <w:r w:rsidRPr="001437BC">
          <w:t>Field observations are transferred from the field reports to general file held in office. The inspection files are updated after each inspection and contain the observations and comments of the inspection team to permit evaluation of the input data in the Regional office.</w:t>
        </w:r>
      </w:ins>
    </w:p>
    <w:p w14:paraId="5D14A015" w14:textId="77777777" w:rsidR="00337DDB" w:rsidRPr="001437BC" w:rsidRDefault="00337DDB">
      <w:pPr>
        <w:pStyle w:val="ListBullet"/>
        <w:numPr>
          <w:ilvl w:val="0"/>
          <w:numId w:val="0"/>
        </w:numPr>
        <w:ind w:left="714" w:hanging="357"/>
        <w:rPr>
          <w:ins w:id="294" w:author="TOURBOT Joel" w:date="2017-10-11T12:30:00Z"/>
          <w:sz w:val="23"/>
          <w:szCs w:val="23"/>
        </w:rPr>
        <w:pPrChange w:id="295" w:author="TOURBOT Joel" w:date="2017-10-11T12:32:00Z">
          <w:pPr>
            <w:pStyle w:val="ListBullet"/>
          </w:pPr>
        </w:pPrChange>
      </w:pPr>
    </w:p>
    <w:p w14:paraId="0AB83C80" w14:textId="075A5FB3" w:rsidR="00337DDB" w:rsidRDefault="00337DDB" w:rsidP="00337DDB">
      <w:pPr>
        <w:pStyle w:val="Heading2"/>
        <w:rPr>
          <w:ins w:id="296" w:author="TOURBOT Joel" w:date="2017-10-11T12:32:00Z"/>
        </w:rPr>
      </w:pPr>
      <w:ins w:id="297" w:author="TOURBOT Joel" w:date="2017-10-11T12:30:00Z">
        <w:r>
          <w:t>LOCAL WEATHER CONDITIONS MONITORING</w:t>
        </w:r>
      </w:ins>
    </w:p>
    <w:p w14:paraId="3115FD84" w14:textId="05FD68C4" w:rsidR="00337DDB" w:rsidRDefault="00337DDB">
      <w:pPr>
        <w:pStyle w:val="Heading2separationline"/>
        <w:rPr>
          <w:ins w:id="298" w:author="TOURBOT Joel" w:date="2017-10-11T12:32:00Z"/>
        </w:rPr>
        <w:pPrChange w:id="299" w:author="TOURBOT Joel" w:date="2017-10-11T12:32:00Z">
          <w:pPr>
            <w:pStyle w:val="Heading2"/>
          </w:pPr>
        </w:pPrChange>
      </w:pPr>
    </w:p>
    <w:p w14:paraId="65A8D5BB" w14:textId="77777777" w:rsidR="00337DDB" w:rsidRPr="00337DDB" w:rsidRDefault="00337DDB">
      <w:pPr>
        <w:pStyle w:val="BodyText"/>
        <w:rPr>
          <w:ins w:id="300" w:author="TOURBOT Joel" w:date="2017-10-11T12:30:00Z"/>
        </w:rPr>
        <w:pPrChange w:id="301" w:author="TOURBOT Joel" w:date="2017-10-11T12:32:00Z">
          <w:pPr>
            <w:pStyle w:val="Heading2"/>
          </w:pPr>
        </w:pPrChange>
      </w:pPr>
    </w:p>
    <w:p w14:paraId="63C9E55F" w14:textId="77777777" w:rsidR="00337DDB" w:rsidRPr="002F53C1" w:rsidRDefault="00337DDB" w:rsidP="00337DDB">
      <w:pPr>
        <w:pStyle w:val="BodyText"/>
        <w:rPr>
          <w:ins w:id="302" w:author="TOURBOT Joel" w:date="2017-10-11T12:30:00Z"/>
        </w:rPr>
      </w:pPr>
      <w:ins w:id="303" w:author="TOURBOT Joel" w:date="2017-10-11T12:30:00Z">
        <w:r w:rsidRPr="002F53C1">
          <w:t>There are many different methods of collecting environmental data but electronic data-loggers are now the most reliable and widely used type. Data-loggers can be ‘stand-alone’ (generally need to be manually downloaded), hardwired into the station’s electrical system or telemetric with data accessed remotely. Modern units are reasonably reliable and accurate although their cost can vary greatly depending on their electronic sophistication and robustness.</w:t>
        </w:r>
      </w:ins>
    </w:p>
    <w:p w14:paraId="53714F71" w14:textId="77777777" w:rsidR="00337DDB" w:rsidRPr="002F53C1" w:rsidRDefault="00337DDB" w:rsidP="00337DDB">
      <w:pPr>
        <w:pStyle w:val="BodyText"/>
        <w:rPr>
          <w:ins w:id="304" w:author="TOURBOT Joel" w:date="2017-10-11T12:30:00Z"/>
        </w:rPr>
      </w:pPr>
      <w:ins w:id="305" w:author="TOURBOT Joel" w:date="2017-10-11T12:30:00Z">
        <w:r w:rsidRPr="002F53C1">
          <w:rPr>
            <w:noProof/>
            <w:lang w:val="en-IE" w:eastAsia="en-IE"/>
          </w:rPr>
          <mc:AlternateContent>
            <mc:Choice Requires="wps">
              <w:drawing>
                <wp:anchor distT="0" distB="0" distL="114300" distR="114300" simplePos="0" relativeHeight="251669504" behindDoc="0" locked="0" layoutInCell="1" allowOverlap="1" wp14:anchorId="1BFC149E" wp14:editId="30AFBB0E">
                  <wp:simplePos x="0" y="0"/>
                  <wp:positionH relativeFrom="column">
                    <wp:posOffset>-2044065</wp:posOffset>
                  </wp:positionH>
                  <wp:positionV relativeFrom="paragraph">
                    <wp:posOffset>238760</wp:posOffset>
                  </wp:positionV>
                  <wp:extent cx="228600" cy="228600"/>
                  <wp:effectExtent l="9525" t="8255" r="952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01359BE6" w14:textId="77777777" w:rsidR="00337DDB" w:rsidRPr="00526E9B" w:rsidRDefault="00337DDB" w:rsidP="00337DDB">
                              <w:pPr>
                                <w:rPr>
                                  <w:rFonts w:ascii="Times New Roman" w:hAnsi="Times New Roman"/>
                                  <w:i/>
                                  <w:sz w:val="20"/>
                                </w:rPr>
                              </w:pPr>
                              <w:r>
                                <w:rPr>
                                  <w:rFonts w:ascii="Times New Roman" w:hAnsi="Times New Roman"/>
                                  <w:i/>
                                  <w:sz w:val="20"/>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1BFC149E" id="Rectangle 19" o:spid="_x0000_s1026" style="position:absolute;margin-left:-160.95pt;margin-top:18.8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">
                  <v:textbox>
                    <w:txbxContent>
                      <w:p w14:paraId="01359BE6" w14:textId="77777777" w:rsidR="00337DDB" w:rsidRPr="00526E9B" w:rsidRDefault="00337DDB" w:rsidP="00337DDB">
                        <w:pPr>
                          <w:rPr>
                            <w:rFonts w:ascii="Times New Roman" w:hAnsi="Times New Roman"/>
                            <w:i/>
                            <w:sz w:val="20"/>
                          </w:rPr>
                        </w:pPr>
                        <w:r>
                          <w:rPr>
                            <w:rFonts w:ascii="Times New Roman" w:hAnsi="Times New Roman"/>
                            <w:i/>
                            <w:sz w:val="20"/>
                          </w:rPr>
                          <w:t>a</w:t>
                        </w:r>
                      </w:p>
                    </w:txbxContent>
                  </v:textbox>
                </v:rect>
              </w:pict>
            </mc:Fallback>
          </mc:AlternateContent>
        </w:r>
        <w:r w:rsidRPr="002F53C1">
          <w:t>In order to create a meaningful characterisation of environmental conditions within a</w:t>
        </w:r>
        <w:r>
          <w:t>n</w:t>
        </w:r>
        <w:r w:rsidRPr="002F53C1">
          <w:t xml:space="preserve"> </w:t>
        </w:r>
        <w:r>
          <w:t>AtoN structure</w:t>
        </w:r>
        <w:r w:rsidRPr="002F53C1">
          <w:t xml:space="preserve"> it will be necessary to place data-loggers at different locations so that spatial differences in temperature and humidity can be assessed and areas at risk of deterioration identified. It is important to position the data-logger close to the masonry surface because it is the conditions at the air/masonry interface that are most important with regard to surface condition. </w:t>
        </w:r>
      </w:ins>
    </w:p>
    <w:p w14:paraId="3D018B67" w14:textId="77777777" w:rsidR="00337DDB" w:rsidRDefault="00337DDB" w:rsidP="00337DDB">
      <w:pPr>
        <w:pStyle w:val="BodyText"/>
        <w:rPr>
          <w:ins w:id="306" w:author="TOURBOT Joel" w:date="2017-10-11T12:30:00Z"/>
        </w:rPr>
      </w:pPr>
      <w:ins w:id="307" w:author="TOURBOT Joel" w:date="2017-10-11T12:30:00Z">
        <w:r w:rsidRPr="002F53C1">
          <w:rPr>
            <w:noProof/>
            <w:lang w:val="en-IE" w:eastAsia="en-IE"/>
          </w:rPr>
          <mc:AlternateContent>
            <mc:Choice Requires="wps">
              <w:drawing>
                <wp:anchor distT="0" distB="0" distL="114300" distR="114300" simplePos="0" relativeHeight="251670528" behindDoc="0" locked="0" layoutInCell="1" allowOverlap="1" wp14:anchorId="60A7D0C4" wp14:editId="2100D063">
                  <wp:simplePos x="0" y="0"/>
                  <wp:positionH relativeFrom="column">
                    <wp:posOffset>-2044065</wp:posOffset>
                  </wp:positionH>
                  <wp:positionV relativeFrom="paragraph">
                    <wp:posOffset>1611630</wp:posOffset>
                  </wp:positionV>
                  <wp:extent cx="228600" cy="228600"/>
                  <wp:effectExtent l="9525" t="7620" r="9525"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14:paraId="00AA79A9" w14:textId="77777777" w:rsidR="00337DDB" w:rsidRPr="00526E9B" w:rsidRDefault="00337DDB" w:rsidP="00337DDB">
                              <w:pPr>
                                <w:rPr>
                                  <w:rFonts w:ascii="Times New Roman" w:hAnsi="Times New Roman"/>
                                  <w:i/>
                                  <w:sz w:val="20"/>
                                </w:rPr>
                              </w:pPr>
                              <w:r>
                                <w:rPr>
                                  <w:rFonts w:ascii="Times New Roman" w:hAnsi="Times New Roman"/>
                                  <w:i/>
                                  <w:sz w:val="20"/>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0A7D0C4" id="Rectangle 21" o:spid="_x0000_s1027" style="position:absolute;margin-left:-160.95pt;margin-top:126.9pt;width:1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">
                  <v:textbox>
                    <w:txbxContent>
                      <w:p w14:paraId="00AA79A9" w14:textId="77777777" w:rsidR="00337DDB" w:rsidRPr="00526E9B" w:rsidRDefault="00337DDB" w:rsidP="00337DDB">
                        <w:pPr>
                          <w:rPr>
                            <w:rFonts w:ascii="Times New Roman" w:hAnsi="Times New Roman"/>
                            <w:i/>
                            <w:sz w:val="20"/>
                          </w:rPr>
                        </w:pPr>
                        <w:r>
                          <w:rPr>
                            <w:rFonts w:ascii="Times New Roman" w:hAnsi="Times New Roman"/>
                            <w:i/>
                            <w:sz w:val="20"/>
                          </w:rPr>
                          <w:t>b</w:t>
                        </w:r>
                      </w:p>
                    </w:txbxContent>
                  </v:textbox>
                </v:rect>
              </w:pict>
            </mc:Fallback>
          </mc:AlternateContent>
        </w:r>
        <w:r w:rsidRPr="002F53C1">
          <w:t>a ‘stand-alone’ unit can be positioned anywhere within a structure. The units are relatively cheap, unobtrusive and generally quite robust often providing many years of continuous service. There are many types of small, economic data-loggers available capable of recording temperature and humidity data at specified intervals over relatively prolonged periods of time.</w:t>
        </w:r>
      </w:ins>
    </w:p>
    <w:p w14:paraId="7F4DB0BA" w14:textId="77777777" w:rsidR="00337DDB" w:rsidRDefault="00337DDB" w:rsidP="00337DDB">
      <w:pPr>
        <w:pStyle w:val="BodyText"/>
        <w:rPr>
          <w:ins w:id="308" w:author="TOURBOT Joel" w:date="2017-10-11T12:30:00Z"/>
        </w:rPr>
      </w:pPr>
    </w:p>
    <w:p w14:paraId="6281C641" w14:textId="77777777" w:rsidR="00337DDB" w:rsidRPr="00521E75" w:rsidRDefault="00337DDB" w:rsidP="00337DDB">
      <w:pPr>
        <w:pStyle w:val="BodyText"/>
        <w:numPr>
          <w:ilvl w:val="0"/>
          <w:numId w:val="51"/>
        </w:numPr>
        <w:rPr>
          <w:ins w:id="309" w:author="TOURBOT Joel" w:date="2017-10-11T12:30:00Z"/>
          <w:lang w:val="en-US"/>
        </w:rPr>
      </w:pPr>
      <w:ins w:id="310" w:author="TOURBOT Joel" w:date="2017-10-11T12:30:00Z">
        <w:r w:rsidRPr="00521E75">
          <w:rPr>
            <w:lang w:val="en-US"/>
          </w:rPr>
          <w:t xml:space="preserve">Automatic, near-real-time information collection and display </w:t>
        </w:r>
      </w:ins>
    </w:p>
    <w:p w14:paraId="279FA107" w14:textId="77777777" w:rsidR="00337DDB" w:rsidRPr="002F53C1" w:rsidRDefault="00337DDB" w:rsidP="00337DDB">
      <w:pPr>
        <w:pStyle w:val="BodyText"/>
        <w:numPr>
          <w:ilvl w:val="1"/>
          <w:numId w:val="51"/>
        </w:numPr>
        <w:rPr>
          <w:ins w:id="311" w:author="TOURBOT Joel" w:date="2017-10-11T12:30:00Z"/>
          <w:lang w:val="fr-FR"/>
        </w:rPr>
      </w:pPr>
      <w:ins w:id="312" w:author="TOURBOT Joel" w:date="2017-10-11T12:30:00Z">
        <w:r w:rsidRPr="002F53C1">
          <w:rPr>
            <w:lang w:val="fr-FR"/>
          </w:rPr>
          <w:t>Wind direction</w:t>
        </w:r>
      </w:ins>
    </w:p>
    <w:p w14:paraId="31F15539" w14:textId="77777777" w:rsidR="00337DDB" w:rsidRPr="002F53C1" w:rsidRDefault="00337DDB" w:rsidP="00337DDB">
      <w:pPr>
        <w:pStyle w:val="BodyText"/>
        <w:numPr>
          <w:ilvl w:val="1"/>
          <w:numId w:val="51"/>
        </w:numPr>
        <w:rPr>
          <w:ins w:id="313" w:author="TOURBOT Joel" w:date="2017-10-11T12:30:00Z"/>
          <w:lang w:val="fr-FR"/>
        </w:rPr>
      </w:pPr>
      <w:ins w:id="314" w:author="TOURBOT Joel" w:date="2017-10-11T12:30:00Z">
        <w:r w:rsidRPr="002F53C1">
          <w:rPr>
            <w:lang w:val="fr-FR"/>
          </w:rPr>
          <w:t>Wind speed</w:t>
        </w:r>
      </w:ins>
    </w:p>
    <w:p w14:paraId="125F30B8" w14:textId="77777777" w:rsidR="00337DDB" w:rsidRPr="002F53C1" w:rsidRDefault="00337DDB" w:rsidP="00337DDB">
      <w:pPr>
        <w:pStyle w:val="BodyText"/>
        <w:numPr>
          <w:ilvl w:val="1"/>
          <w:numId w:val="51"/>
        </w:numPr>
        <w:rPr>
          <w:ins w:id="315" w:author="TOURBOT Joel" w:date="2017-10-11T12:30:00Z"/>
          <w:lang w:val="fr-FR"/>
        </w:rPr>
      </w:pPr>
      <w:ins w:id="316" w:author="TOURBOT Joel" w:date="2017-10-11T12:30:00Z">
        <w:r w:rsidRPr="002F53C1">
          <w:rPr>
            <w:lang w:val="fr-FR"/>
          </w:rPr>
          <w:t>Wind chill</w:t>
        </w:r>
      </w:ins>
    </w:p>
    <w:p w14:paraId="68DCC17B" w14:textId="77777777" w:rsidR="00337DDB" w:rsidRPr="002F53C1" w:rsidRDefault="00337DDB" w:rsidP="00337DDB">
      <w:pPr>
        <w:pStyle w:val="BodyText"/>
        <w:numPr>
          <w:ilvl w:val="1"/>
          <w:numId w:val="51"/>
        </w:numPr>
        <w:rPr>
          <w:ins w:id="317" w:author="TOURBOT Joel" w:date="2017-10-11T12:30:00Z"/>
          <w:lang w:val="fr-FR"/>
        </w:rPr>
      </w:pPr>
      <w:ins w:id="318" w:author="TOURBOT Joel" w:date="2017-10-11T12:30:00Z">
        <w:r w:rsidRPr="002F53C1">
          <w:rPr>
            <w:lang w:val="fr-FR"/>
          </w:rPr>
          <w:t>Temperature</w:t>
        </w:r>
      </w:ins>
    </w:p>
    <w:p w14:paraId="77F78630" w14:textId="77777777" w:rsidR="00337DDB" w:rsidRPr="002F53C1" w:rsidRDefault="00337DDB" w:rsidP="00337DDB">
      <w:pPr>
        <w:pStyle w:val="BodyText"/>
        <w:numPr>
          <w:ilvl w:val="1"/>
          <w:numId w:val="51"/>
        </w:numPr>
        <w:rPr>
          <w:ins w:id="319" w:author="TOURBOT Joel" w:date="2017-10-11T12:30:00Z"/>
          <w:lang w:val="fr-FR"/>
        </w:rPr>
      </w:pPr>
      <w:ins w:id="320" w:author="TOURBOT Joel" w:date="2017-10-11T12:30:00Z">
        <w:r w:rsidRPr="002F53C1">
          <w:rPr>
            <w:lang w:val="fr-FR"/>
          </w:rPr>
          <w:t>Humidity</w:t>
        </w:r>
      </w:ins>
    </w:p>
    <w:p w14:paraId="6DE3DEF7" w14:textId="77777777" w:rsidR="00337DDB" w:rsidRPr="00521E75" w:rsidRDefault="00337DDB" w:rsidP="00337DDB">
      <w:pPr>
        <w:pStyle w:val="BodyText"/>
        <w:numPr>
          <w:ilvl w:val="1"/>
          <w:numId w:val="51"/>
        </w:numPr>
        <w:rPr>
          <w:ins w:id="321" w:author="TOURBOT Joel" w:date="2017-10-11T12:30:00Z"/>
          <w:lang w:val="en-US"/>
        </w:rPr>
      </w:pPr>
      <w:ins w:id="322" w:author="TOURBOT Joel" w:date="2017-10-11T12:30:00Z">
        <w:r w:rsidRPr="00521E75">
          <w:rPr>
            <w:lang w:val="en-US"/>
          </w:rPr>
          <w:t>Rainfall (requires the optional PhasonRain Gauge)</w:t>
        </w:r>
      </w:ins>
    </w:p>
    <w:p w14:paraId="59ED8990" w14:textId="77777777" w:rsidR="00337DDB" w:rsidRPr="002F53C1" w:rsidRDefault="00337DDB" w:rsidP="00337DDB">
      <w:pPr>
        <w:pStyle w:val="BodyText"/>
        <w:numPr>
          <w:ilvl w:val="0"/>
          <w:numId w:val="52"/>
        </w:numPr>
        <w:rPr>
          <w:ins w:id="323" w:author="TOURBOT Joel" w:date="2017-10-11T12:30:00Z"/>
          <w:lang w:val="fr-FR"/>
        </w:rPr>
      </w:pPr>
      <w:ins w:id="324" w:author="TOURBOT Joel" w:date="2017-10-11T12:30:00Z">
        <w:r w:rsidRPr="002F53C1">
          <w:rPr>
            <w:lang w:val="fr-FR"/>
          </w:rPr>
          <w:t>Weather Station Viewer</w:t>
        </w:r>
      </w:ins>
    </w:p>
    <w:p w14:paraId="08C33F72" w14:textId="77777777" w:rsidR="00337DDB" w:rsidRPr="002F53C1" w:rsidRDefault="00337DDB" w:rsidP="00337DDB">
      <w:pPr>
        <w:pStyle w:val="BodyText"/>
        <w:numPr>
          <w:ilvl w:val="0"/>
          <w:numId w:val="52"/>
        </w:numPr>
        <w:rPr>
          <w:ins w:id="325" w:author="TOURBOT Joel" w:date="2017-10-11T12:30:00Z"/>
          <w:lang w:val="fr-FR"/>
        </w:rPr>
      </w:pPr>
      <w:ins w:id="326" w:author="TOURBOT Joel" w:date="2017-10-11T12:30:00Z">
        <w:r w:rsidRPr="002F53C1">
          <w:rPr>
            <w:lang w:val="fr-FR"/>
          </w:rPr>
          <w:t xml:space="preserve">Customizable charts and reports </w:t>
        </w:r>
      </w:ins>
    </w:p>
    <w:p w14:paraId="45659BA1" w14:textId="77777777" w:rsidR="00337DDB" w:rsidRPr="00521E75" w:rsidRDefault="00337DDB" w:rsidP="00337DDB">
      <w:pPr>
        <w:pStyle w:val="BodyText"/>
        <w:numPr>
          <w:ilvl w:val="1"/>
          <w:numId w:val="52"/>
        </w:numPr>
        <w:rPr>
          <w:ins w:id="327" w:author="TOURBOT Joel" w:date="2017-10-11T12:30:00Z"/>
          <w:lang w:val="en-US"/>
        </w:rPr>
      </w:pPr>
      <w:ins w:id="328" w:author="TOURBOT Joel" w:date="2017-10-11T12:30:00Z">
        <w:r w:rsidRPr="00521E75">
          <w:rPr>
            <w:lang w:val="en-US"/>
          </w:rPr>
          <w:t>Adjustable sampling type, average or point</w:t>
        </w:r>
      </w:ins>
    </w:p>
    <w:p w14:paraId="66105790" w14:textId="77777777" w:rsidR="00337DDB" w:rsidRPr="00521E75" w:rsidRDefault="00337DDB" w:rsidP="00337DDB">
      <w:pPr>
        <w:pStyle w:val="BodyText"/>
        <w:numPr>
          <w:ilvl w:val="1"/>
          <w:numId w:val="52"/>
        </w:numPr>
        <w:rPr>
          <w:ins w:id="329" w:author="TOURBOT Joel" w:date="2017-10-11T12:30:00Z"/>
          <w:lang w:val="en-US"/>
        </w:rPr>
      </w:pPr>
      <w:ins w:id="330" w:author="TOURBOT Joel" w:date="2017-10-11T12:30:00Z">
        <w:r w:rsidRPr="00521E75">
          <w:rPr>
            <w:lang w:val="en-US"/>
          </w:rPr>
          <w:lastRenderedPageBreak/>
          <w:t>Adjustable sampling interval (00:10 to 24:50 hours:minutes)</w:t>
        </w:r>
      </w:ins>
    </w:p>
    <w:p w14:paraId="2BED9BBF" w14:textId="77777777" w:rsidR="008F1BC0" w:rsidRPr="005B4E9A" w:rsidRDefault="008F1BC0" w:rsidP="003330D1">
      <w:pPr>
        <w:pStyle w:val="BodyText"/>
        <w:rPr>
          <w:color w:val="723C73" w:themeColor="accent6" w:themeShade="BF"/>
          <w:lang w:val="en-US"/>
          <w:rPrChange w:id="331" w:author="TOURBOT Joel" w:date="2017-10-11T11:58:00Z">
            <w:rPr>
              <w:color w:val="723C73" w:themeColor="accent6" w:themeShade="BF"/>
            </w:rPr>
          </w:rPrChange>
        </w:rPr>
      </w:pPr>
    </w:p>
    <w:p w14:paraId="061345D1" w14:textId="073624FA" w:rsidR="00422F9A" w:rsidRPr="00E459A5" w:rsidRDefault="00422F9A" w:rsidP="00A64582">
      <w:pPr>
        <w:pStyle w:val="Heading2"/>
      </w:pPr>
      <w:bookmarkStart w:id="332" w:name="_Hlk495487064"/>
      <w:bookmarkStart w:id="333" w:name="_Toc478640582"/>
      <w:r w:rsidRPr="00E459A5">
        <w:t>Some</w:t>
      </w:r>
      <w:bookmarkEnd w:id="332"/>
      <w:r w:rsidRPr="00E459A5">
        <w:t xml:space="preserve"> Basic DO’S and DON’TS of Building Conditioning</w:t>
      </w:r>
      <w:bookmarkEnd w:id="333"/>
    </w:p>
    <w:p w14:paraId="43354989" w14:textId="77777777" w:rsidR="00210C7F" w:rsidRPr="00E459A5" w:rsidRDefault="00210C7F" w:rsidP="00210C7F">
      <w:pPr>
        <w:pStyle w:val="Heading2separationline"/>
      </w:pPr>
    </w:p>
    <w:p w14:paraId="2C6A18E0" w14:textId="24F81FA8" w:rsidR="00422F9A" w:rsidRPr="00E459A5" w:rsidRDefault="00422F9A" w:rsidP="00422F9A">
      <w:pPr>
        <w:pStyle w:val="BodyText"/>
        <w:rPr>
          <w:color w:val="723C73" w:themeColor="accent6" w:themeShade="BF"/>
        </w:rPr>
      </w:pPr>
      <w:r w:rsidRPr="00E459A5">
        <w:rPr>
          <w:color w:val="723C73" w:themeColor="accent6" w:themeShade="BF"/>
        </w:rPr>
        <w:t>Building conditioning of lighthouses and associated structures may require compromises to be made between the best conditions that can be established and the power available to achieve these.</w:t>
      </w:r>
      <w:r w:rsidR="00D13AA8">
        <w:rPr>
          <w:color w:val="723C73" w:themeColor="accent6" w:themeShade="BF"/>
        </w:rPr>
        <w:t xml:space="preserve"> </w:t>
      </w:r>
      <w:r w:rsidRPr="00E459A5">
        <w:rPr>
          <w:color w:val="723C73" w:themeColor="accent6" w:themeShade="BF"/>
        </w:rPr>
        <w:t xml:space="preserve"> However, there are some basic DO’S and DON’TS that should be followed in the conditioning of any building:</w:t>
      </w:r>
    </w:p>
    <w:p w14:paraId="7D491AD2" w14:textId="77777777" w:rsidR="00422F9A" w:rsidRPr="00E459A5" w:rsidRDefault="00422F9A" w:rsidP="00422F9A">
      <w:pPr>
        <w:pStyle w:val="BodyText"/>
        <w:rPr>
          <w:color w:val="723C73" w:themeColor="accent6" w:themeShade="BF"/>
        </w:rPr>
      </w:pPr>
      <w:r w:rsidRPr="00E459A5">
        <w:rPr>
          <w:color w:val="723C73" w:themeColor="accent6" w:themeShade="BF"/>
        </w:rPr>
        <w:t>DO:</w:t>
      </w:r>
    </w:p>
    <w:p w14:paraId="7896D522" w14:textId="6EAABA53" w:rsidR="00422F9A" w:rsidRPr="00E459A5" w:rsidRDefault="00210C7F" w:rsidP="00D13AA8">
      <w:pPr>
        <w:pStyle w:val="Bullet1"/>
      </w:pPr>
      <w:r w:rsidRPr="00D13AA8">
        <w:rPr>
          <w:color w:val="723C73" w:themeColor="accent6" w:themeShade="BF"/>
        </w:rPr>
        <w:t>e</w:t>
      </w:r>
      <w:r w:rsidR="00422F9A" w:rsidRPr="00D13AA8">
        <w:rPr>
          <w:color w:val="723C73" w:themeColor="accent6" w:themeShade="BF"/>
        </w:rPr>
        <w:t>nsure that the external fabric of the building is sound with no structural weaknesses through which moisture can penetrate</w:t>
      </w:r>
      <w:r w:rsidR="00D13AA8">
        <w:rPr>
          <w:color w:val="723C73" w:themeColor="accent6" w:themeShade="BF"/>
        </w:rPr>
        <w:t>;</w:t>
      </w:r>
    </w:p>
    <w:p w14:paraId="4D7B7A74" w14:textId="645FDFD3" w:rsidR="00422F9A" w:rsidRPr="00E459A5" w:rsidRDefault="00210C7F" w:rsidP="00210C7F">
      <w:pPr>
        <w:pStyle w:val="Bullet1"/>
        <w:rPr>
          <w:color w:val="723C73" w:themeColor="accent6" w:themeShade="BF"/>
        </w:rPr>
      </w:pPr>
      <w:r w:rsidRPr="00E459A5">
        <w:rPr>
          <w:color w:val="723C73" w:themeColor="accent6" w:themeShade="BF"/>
        </w:rPr>
        <w:t>a</w:t>
      </w:r>
      <w:r w:rsidR="00422F9A" w:rsidRPr="00E459A5">
        <w:rPr>
          <w:color w:val="723C73" w:themeColor="accent6" w:themeShade="BF"/>
        </w:rPr>
        <w:t>ddress any problem of rising damp</w:t>
      </w:r>
      <w:r w:rsidRPr="00E459A5">
        <w:rPr>
          <w:color w:val="723C73" w:themeColor="accent6" w:themeShade="BF"/>
        </w:rPr>
        <w:t>;</w:t>
      </w:r>
    </w:p>
    <w:p w14:paraId="15158CC9" w14:textId="1002944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glazing is watertight</w:t>
      </w:r>
      <w:r w:rsidRPr="00E459A5">
        <w:rPr>
          <w:color w:val="723C73" w:themeColor="accent6" w:themeShade="BF"/>
        </w:rPr>
        <w:t>;</w:t>
      </w:r>
    </w:p>
    <w:p w14:paraId="76C6A9EC" w14:textId="5271ED73" w:rsidR="00422F9A" w:rsidRPr="00E459A5" w:rsidRDefault="00210C7F" w:rsidP="00210C7F">
      <w:pPr>
        <w:pStyle w:val="Bullet1"/>
        <w:rPr>
          <w:color w:val="723C73" w:themeColor="accent6" w:themeShade="BF"/>
        </w:rPr>
      </w:pPr>
      <w:r w:rsidRPr="00E459A5">
        <w:rPr>
          <w:color w:val="723C73" w:themeColor="accent6" w:themeShade="BF"/>
        </w:rPr>
        <w:t>r</w:t>
      </w:r>
      <w:r w:rsidR="00422F9A" w:rsidRPr="00E459A5">
        <w:rPr>
          <w:color w:val="723C73" w:themeColor="accent6" w:themeShade="BF"/>
        </w:rPr>
        <w:t>egularly check that all wooden window frames are sound and free from rot</w:t>
      </w:r>
      <w:r w:rsidRPr="00E459A5">
        <w:rPr>
          <w:color w:val="723C73" w:themeColor="accent6" w:themeShade="BF"/>
        </w:rPr>
        <w:t>;</w:t>
      </w:r>
    </w:p>
    <w:p w14:paraId="3E71B7B3" w14:textId="15D01E41"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external finishes are sound</w:t>
      </w:r>
      <w:r w:rsidRPr="00E459A5">
        <w:rPr>
          <w:color w:val="723C73" w:themeColor="accent6" w:themeShade="BF"/>
        </w:rPr>
        <w:t>;</w:t>
      </w:r>
    </w:p>
    <w:p w14:paraId="2BA11656" w14:textId="73173628"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for leaks around the gallery as many cast-iron murettes because of their age are showing signs of deterioration and, in some cases, are starting to leak</w:t>
      </w:r>
      <w:r w:rsidRPr="00E459A5">
        <w:rPr>
          <w:color w:val="723C73" w:themeColor="accent6" w:themeShade="BF"/>
        </w:rPr>
        <w:t>;</w:t>
      </w:r>
    </w:p>
    <w:p w14:paraId="5DE29F95" w14:textId="0D1FA6F1"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that where buildings have concrete roofs the differential expansion cracks between the roof soffits and the walls are properly sealed</w:t>
      </w:r>
      <w:r w:rsidRPr="00E459A5">
        <w:rPr>
          <w:color w:val="723C73" w:themeColor="accent6" w:themeShade="BF"/>
        </w:rPr>
        <w:t>;</w:t>
      </w:r>
    </w:p>
    <w:p w14:paraId="5A10F5C3" w14:textId="439E1A0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adequate ventilation exists for the method being used to provide conditioning</w:t>
      </w:r>
      <w:r w:rsidRPr="00E459A5">
        <w:rPr>
          <w:color w:val="723C73" w:themeColor="accent6" w:themeShade="BF"/>
        </w:rPr>
        <w:t>;</w:t>
      </w:r>
    </w:p>
    <w:p w14:paraId="57B1237D" w14:textId="38273C2D" w:rsidR="00422F9A" w:rsidRPr="00E459A5" w:rsidRDefault="00210C7F" w:rsidP="00210C7F">
      <w:pPr>
        <w:pStyle w:val="Bullet1"/>
        <w:rPr>
          <w:color w:val="723C73" w:themeColor="accent6" w:themeShade="BF"/>
        </w:rPr>
      </w:pPr>
      <w:r w:rsidRPr="00E459A5">
        <w:rPr>
          <w:color w:val="723C73" w:themeColor="accent6" w:themeShade="BF"/>
        </w:rPr>
        <w:t>p</w:t>
      </w:r>
      <w:r w:rsidR="00422F9A" w:rsidRPr="00E459A5">
        <w:rPr>
          <w:color w:val="723C73" w:themeColor="accent6" w:themeShade="BF"/>
        </w:rPr>
        <w:t>rovide notices informing visiting personnel which internal connecting doors are to be left open for ventilation purposes when leaving the station</w:t>
      </w:r>
      <w:r w:rsidRPr="00E459A5">
        <w:rPr>
          <w:color w:val="723C73" w:themeColor="accent6" w:themeShade="BF"/>
        </w:rPr>
        <w:t>;</w:t>
      </w:r>
    </w:p>
    <w:p w14:paraId="41AB5098" w14:textId="2AD10323"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xpect the walls of naturally ventilated stations to occasionally show signs of condensation – protect electronic items with suitable enclosures or by using marine grade materials</w:t>
      </w:r>
      <w:r w:rsidRPr="00E459A5">
        <w:rPr>
          <w:color w:val="723C73" w:themeColor="accent6" w:themeShade="BF"/>
        </w:rPr>
        <w:t>;</w:t>
      </w:r>
    </w:p>
    <w:p w14:paraId="7C52A8C7" w14:textId="3CB137D7" w:rsidR="00422F9A" w:rsidRPr="00E459A5" w:rsidRDefault="00210C7F" w:rsidP="00422F9A">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onsider the type and quality of soft furnishings left on station in the context of the condition status of the buildings.</w:t>
      </w:r>
    </w:p>
    <w:p w14:paraId="0A21E49D" w14:textId="77777777" w:rsidR="00422F9A" w:rsidRPr="00E459A5" w:rsidRDefault="00422F9A" w:rsidP="00422F9A">
      <w:pPr>
        <w:pStyle w:val="BodyText"/>
        <w:rPr>
          <w:color w:val="723C73" w:themeColor="accent6" w:themeShade="BF"/>
        </w:rPr>
      </w:pPr>
      <w:r w:rsidRPr="00E459A5">
        <w:rPr>
          <w:color w:val="723C73" w:themeColor="accent6" w:themeShade="BF"/>
        </w:rPr>
        <w:t>DON’T:</w:t>
      </w:r>
    </w:p>
    <w:p w14:paraId="514C1A80" w14:textId="3A946A13" w:rsidR="00422F9A" w:rsidRPr="00E459A5" w:rsidRDefault="00210C7F" w:rsidP="00210C7F">
      <w:pPr>
        <w:pStyle w:val="Bullet1"/>
        <w:rPr>
          <w:color w:val="723C73" w:themeColor="accent6" w:themeShade="BF"/>
        </w:rPr>
      </w:pPr>
      <w:r w:rsidRPr="00E459A5">
        <w:rPr>
          <w:color w:val="723C73" w:themeColor="accent6" w:themeShade="BF"/>
        </w:rPr>
        <w:t>i</w:t>
      </w:r>
      <w:r w:rsidR="00422F9A" w:rsidRPr="00E459A5">
        <w:rPr>
          <w:color w:val="723C73" w:themeColor="accent6" w:themeShade="BF"/>
        </w:rPr>
        <w:t>mport excess moisture in wet clothing, as steam from cooking, kettles etc.</w:t>
      </w:r>
      <w:r w:rsidRPr="00E459A5">
        <w:rPr>
          <w:color w:val="723C73" w:themeColor="accent6" w:themeShade="BF"/>
        </w:rPr>
        <w:t>;</w:t>
      </w:r>
    </w:p>
    <w:p w14:paraId="6FA17491" w14:textId="691B2553"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over up sources of damp – identify and rectify the problem as quickly as possible</w:t>
      </w:r>
      <w:r w:rsidRPr="00E459A5">
        <w:rPr>
          <w:color w:val="723C73" w:themeColor="accent6" w:themeShade="BF"/>
        </w:rPr>
        <w:t>;</w:t>
      </w:r>
    </w:p>
    <w:p w14:paraId="01AAFCAE" w14:textId="691D637E" w:rsidR="00422F9A" w:rsidRPr="00E459A5" w:rsidRDefault="00210C7F" w:rsidP="00422F9A">
      <w:pPr>
        <w:pStyle w:val="Bullet1"/>
      </w:pPr>
      <w:r w:rsidRPr="00E459A5">
        <w:rPr>
          <w:color w:val="723C73" w:themeColor="accent6" w:themeShade="BF"/>
        </w:rPr>
        <w:t>e</w:t>
      </w:r>
      <w:r w:rsidR="00422F9A" w:rsidRPr="00E459A5">
        <w:rPr>
          <w:color w:val="723C73" w:themeColor="accent6" w:themeShade="BF"/>
        </w:rPr>
        <w:t>xpect a station to remain in pristine condition unless 24/7 heating is provided.</w:t>
      </w:r>
    </w:p>
    <w:p w14:paraId="49A7D335" w14:textId="10C1BC7D" w:rsidR="00422F9A" w:rsidRDefault="00422F9A" w:rsidP="00422F9A">
      <w:pPr>
        <w:pStyle w:val="BodyText"/>
        <w:rPr>
          <w:ins w:id="334" w:author="TOURBOT Joel" w:date="2017-10-11T12:33:00Z"/>
          <w:color w:val="723C73" w:themeColor="accent6" w:themeShade="BF"/>
        </w:rPr>
      </w:pPr>
      <w:r w:rsidRPr="00E459A5">
        <w:rPr>
          <w:color w:val="723C73" w:themeColor="accent6" w:themeShade="BF"/>
        </w:rPr>
        <w:t xml:space="preserve">It is important to remember that each structure is unique in terms of its construction, exposure to extreme events, history of occupation and long-term maintenance. </w:t>
      </w:r>
      <w:r w:rsidR="00210C7F" w:rsidRPr="00E459A5">
        <w:rPr>
          <w:color w:val="723C73" w:themeColor="accent6" w:themeShade="BF"/>
        </w:rPr>
        <w:t xml:space="preserve"> </w:t>
      </w:r>
      <w:r w:rsidRPr="00E459A5">
        <w:rPr>
          <w:color w:val="723C73" w:themeColor="accent6" w:themeShade="BF"/>
        </w:rPr>
        <w:t>Consequently, there is no single prescription for building conditioning with the result that building conditioning strategies that work well at one location may not be successful elsewhere.</w:t>
      </w:r>
    </w:p>
    <w:p w14:paraId="7368CD17" w14:textId="7FC5DFE0" w:rsidR="00337DDB" w:rsidRDefault="00337DDB" w:rsidP="00422F9A">
      <w:pPr>
        <w:pStyle w:val="BodyText"/>
        <w:rPr>
          <w:ins w:id="335" w:author="TOURBOT Joel" w:date="2017-10-11T12:33:00Z"/>
          <w:color w:val="723C73" w:themeColor="accent6" w:themeShade="BF"/>
        </w:rPr>
      </w:pPr>
    </w:p>
    <w:p w14:paraId="652A88E3" w14:textId="00C34752" w:rsidR="00337DDB" w:rsidRDefault="00337DDB" w:rsidP="00422F9A">
      <w:pPr>
        <w:pStyle w:val="BodyText"/>
        <w:rPr>
          <w:ins w:id="336" w:author="TOURBOT Joel" w:date="2017-10-11T12:33:00Z"/>
          <w:color w:val="723C73" w:themeColor="accent6" w:themeShade="BF"/>
        </w:rPr>
      </w:pPr>
    </w:p>
    <w:p w14:paraId="5E93C497" w14:textId="083D0ED8" w:rsidR="00337DDB" w:rsidRDefault="00337DDB" w:rsidP="00422F9A">
      <w:pPr>
        <w:pStyle w:val="BodyText"/>
        <w:rPr>
          <w:ins w:id="337" w:author="TOURBOT Joel" w:date="2017-10-11T12:33:00Z"/>
          <w:color w:val="723C73" w:themeColor="accent6" w:themeShade="BF"/>
        </w:rPr>
      </w:pPr>
    </w:p>
    <w:p w14:paraId="296F3489" w14:textId="460B4A3A" w:rsidR="00337DDB" w:rsidRDefault="00337DDB" w:rsidP="00422F9A">
      <w:pPr>
        <w:pStyle w:val="BodyText"/>
        <w:rPr>
          <w:ins w:id="338" w:author="TOURBOT Joel" w:date="2017-10-11T12:33:00Z"/>
          <w:color w:val="723C73" w:themeColor="accent6" w:themeShade="BF"/>
        </w:rPr>
      </w:pPr>
    </w:p>
    <w:p w14:paraId="3A2B6737" w14:textId="373B858D" w:rsidR="00337DDB" w:rsidRDefault="00E701E6" w:rsidP="00422F9A">
      <w:pPr>
        <w:pStyle w:val="BodyText"/>
        <w:rPr>
          <w:ins w:id="339" w:author="TOURBOT Joel" w:date="2017-10-11T12:33:00Z"/>
          <w:color w:val="723C73" w:themeColor="accent6" w:themeShade="BF"/>
        </w:rPr>
      </w:pPr>
      <w:ins w:id="340" w:author="TOURBOT Joel" w:date="2017-10-11T12:34:00Z">
        <w:r>
          <w:rPr>
            <w:color w:val="723C73" w:themeColor="accent6" w:themeShade="BF"/>
          </w:rPr>
          <w:t>END OF REVIEW FOR ENG7</w:t>
        </w:r>
      </w:ins>
    </w:p>
    <w:p w14:paraId="65FFA146" w14:textId="19851E35" w:rsidR="00337DDB" w:rsidRDefault="00337DDB" w:rsidP="00422F9A">
      <w:pPr>
        <w:pStyle w:val="BodyText"/>
        <w:rPr>
          <w:ins w:id="341" w:author="TOURBOT Joel" w:date="2017-10-11T12:33:00Z"/>
          <w:color w:val="723C73" w:themeColor="accent6" w:themeShade="BF"/>
        </w:rPr>
      </w:pPr>
    </w:p>
    <w:p w14:paraId="22E49645" w14:textId="52497498" w:rsidR="00337DDB" w:rsidRDefault="00337DDB" w:rsidP="00422F9A">
      <w:pPr>
        <w:pStyle w:val="BodyText"/>
        <w:rPr>
          <w:ins w:id="342" w:author="TOURBOT Joel" w:date="2017-10-11T12:33:00Z"/>
          <w:color w:val="723C73" w:themeColor="accent6" w:themeShade="BF"/>
        </w:rPr>
      </w:pPr>
    </w:p>
    <w:p w14:paraId="670AD76A" w14:textId="2BDAB793" w:rsidR="00337DDB" w:rsidRDefault="00337DDB" w:rsidP="00422F9A">
      <w:pPr>
        <w:pStyle w:val="BodyText"/>
        <w:rPr>
          <w:ins w:id="343" w:author="TOURBOT Joel" w:date="2017-10-11T12:33:00Z"/>
          <w:color w:val="723C73" w:themeColor="accent6" w:themeShade="BF"/>
        </w:rPr>
      </w:pPr>
    </w:p>
    <w:p w14:paraId="00C1459E" w14:textId="49D985E8" w:rsidR="00337DDB" w:rsidRDefault="00337DDB" w:rsidP="00422F9A">
      <w:pPr>
        <w:pStyle w:val="BodyText"/>
        <w:rPr>
          <w:ins w:id="344" w:author="TOURBOT Joel" w:date="2017-10-11T12:33:00Z"/>
          <w:color w:val="723C73" w:themeColor="accent6" w:themeShade="BF"/>
        </w:rPr>
      </w:pPr>
    </w:p>
    <w:p w14:paraId="38F2F258" w14:textId="18888584" w:rsidR="00337DDB" w:rsidRDefault="00337DDB" w:rsidP="00422F9A">
      <w:pPr>
        <w:pStyle w:val="BodyText"/>
        <w:rPr>
          <w:ins w:id="345" w:author="TOURBOT Joel" w:date="2017-10-11T12:33:00Z"/>
          <w:color w:val="723C73" w:themeColor="accent6" w:themeShade="BF"/>
        </w:rPr>
      </w:pPr>
    </w:p>
    <w:p w14:paraId="4876D08D" w14:textId="1D5F7E9B" w:rsidR="00337DDB" w:rsidRDefault="00337DDB" w:rsidP="00422F9A">
      <w:pPr>
        <w:pStyle w:val="BodyText"/>
        <w:rPr>
          <w:ins w:id="346" w:author="TOURBOT Joel" w:date="2017-10-11T12:33:00Z"/>
          <w:color w:val="723C73" w:themeColor="accent6" w:themeShade="BF"/>
        </w:rPr>
      </w:pPr>
    </w:p>
    <w:p w14:paraId="7388C8D6" w14:textId="5FFD5F4D" w:rsidR="00337DDB" w:rsidRDefault="00337DDB" w:rsidP="00422F9A">
      <w:pPr>
        <w:pStyle w:val="BodyText"/>
        <w:rPr>
          <w:ins w:id="347" w:author="TOURBOT Joel" w:date="2017-10-11T12:33:00Z"/>
          <w:color w:val="723C73" w:themeColor="accent6" w:themeShade="BF"/>
        </w:rPr>
      </w:pPr>
    </w:p>
    <w:p w14:paraId="163DFCC5" w14:textId="6F239D2C" w:rsidR="00337DDB" w:rsidRDefault="00337DDB" w:rsidP="00422F9A">
      <w:pPr>
        <w:pStyle w:val="BodyText"/>
        <w:rPr>
          <w:ins w:id="348" w:author="TOURBOT Joel" w:date="2017-10-11T12:33:00Z"/>
          <w:color w:val="723C73" w:themeColor="accent6" w:themeShade="BF"/>
        </w:rPr>
      </w:pPr>
    </w:p>
    <w:p w14:paraId="44519905" w14:textId="77777777" w:rsidR="00337DDB" w:rsidRPr="00E459A5" w:rsidRDefault="00337DDB" w:rsidP="00422F9A">
      <w:pPr>
        <w:pStyle w:val="BodyText"/>
      </w:pPr>
    </w:p>
    <w:p w14:paraId="30C2A9B5" w14:textId="1F1F485D" w:rsidR="002F53C1" w:rsidRPr="002F53C1" w:rsidRDefault="002F53C1" w:rsidP="002F53C1">
      <w:pPr>
        <w:pStyle w:val="BodyText"/>
        <w:rPr>
          <w:ins w:id="349" w:author="TOURBOT Joel" w:date="2017-10-10T15:39:00Z"/>
          <w:lang w:val="en-US"/>
          <w:rPrChange w:id="350" w:author="TOURBOT Joel" w:date="2017-10-10T15:39:00Z">
            <w:rPr>
              <w:ins w:id="351" w:author="TOURBOT Joel" w:date="2017-10-10T15:39:00Z"/>
            </w:rPr>
          </w:rPrChange>
        </w:rPr>
      </w:pPr>
    </w:p>
    <w:p w14:paraId="0E27DD52" w14:textId="77777777" w:rsidR="002F53C1" w:rsidRPr="002F53C1" w:rsidRDefault="002F53C1" w:rsidP="002F53C1">
      <w:pPr>
        <w:pStyle w:val="BodyText"/>
        <w:rPr>
          <w:ins w:id="352" w:author="TOURBOT Joel" w:date="2017-10-10T15:32:00Z"/>
        </w:rPr>
      </w:pPr>
    </w:p>
    <w:p w14:paraId="01D1920E" w14:textId="77777777" w:rsidR="002F53C1" w:rsidRDefault="002F53C1" w:rsidP="00422F9A">
      <w:pPr>
        <w:pStyle w:val="BodyText"/>
        <w:rPr>
          <w:ins w:id="353" w:author="TOURBOT Joel" w:date="2017-10-10T15:29:00Z"/>
        </w:rPr>
      </w:pPr>
    </w:p>
    <w:p w14:paraId="3B69B840" w14:textId="77777777" w:rsidR="009E1810" w:rsidRPr="00E459A5" w:rsidRDefault="009E1810" w:rsidP="00422F9A">
      <w:pPr>
        <w:pStyle w:val="BodyText"/>
      </w:pPr>
    </w:p>
    <w:p w14:paraId="353C8629" w14:textId="66BCFCC2" w:rsidR="00422F9A" w:rsidRPr="00E459A5" w:rsidRDefault="00422F9A" w:rsidP="00403536">
      <w:pPr>
        <w:pStyle w:val="Heading1"/>
      </w:pPr>
      <w:bookmarkStart w:id="354" w:name="_Toc478640601"/>
      <w:r w:rsidRPr="00E459A5">
        <w:t>CONTENT</w:t>
      </w:r>
      <w:bookmarkEnd w:id="354"/>
    </w:p>
    <w:p w14:paraId="7B398619" w14:textId="77777777" w:rsidR="00403536" w:rsidRPr="00E459A5" w:rsidRDefault="00403536" w:rsidP="00403536">
      <w:pPr>
        <w:pStyle w:val="Heading1separatationline"/>
      </w:pPr>
    </w:p>
    <w:p w14:paraId="6DF3A3BD" w14:textId="68DA754D" w:rsidR="00422F9A" w:rsidRPr="00E459A5" w:rsidRDefault="00422F9A" w:rsidP="00A64582">
      <w:pPr>
        <w:pStyle w:val="Heading2"/>
      </w:pPr>
      <w:bookmarkStart w:id="355" w:name="_Toc478640602"/>
      <w:bookmarkStart w:id="356" w:name="_Hlk495488030"/>
      <w:r w:rsidRPr="00E459A5">
        <w:t>Content</w:t>
      </w:r>
      <w:bookmarkEnd w:id="355"/>
    </w:p>
    <w:bookmarkEnd w:id="356"/>
    <w:p w14:paraId="1FD2ED81" w14:textId="77777777" w:rsidR="00403536" w:rsidRPr="00E459A5" w:rsidRDefault="00403536" w:rsidP="00403536">
      <w:pPr>
        <w:pStyle w:val="Heading2separationline"/>
      </w:pPr>
    </w:p>
    <w:p w14:paraId="36DD897D" w14:textId="7875432E" w:rsidR="00422F9A" w:rsidRPr="00E459A5" w:rsidRDefault="00403536" w:rsidP="00422F9A">
      <w:pPr>
        <w:pStyle w:val="BodyText"/>
      </w:pPr>
      <w:r w:rsidRPr="00E459A5">
        <w:rPr>
          <w:highlight w:val="yellow"/>
        </w:rPr>
        <w:t>Content required</w:t>
      </w:r>
      <w:r w:rsidRPr="00E459A5">
        <w:t>.</w:t>
      </w:r>
    </w:p>
    <w:p w14:paraId="459F449B" w14:textId="0A17C2C2" w:rsidR="00403536" w:rsidRPr="00E459A5" w:rsidRDefault="00403536" w:rsidP="00403536">
      <w:pPr>
        <w:pStyle w:val="Heading1"/>
      </w:pPr>
      <w:bookmarkStart w:id="357" w:name="_Toc478640603"/>
      <w:r w:rsidRPr="00E459A5">
        <w:t>ACRONYMS</w:t>
      </w:r>
      <w:bookmarkEnd w:id="357"/>
    </w:p>
    <w:p w14:paraId="4C9734CA" w14:textId="77777777" w:rsidR="00403536" w:rsidRPr="00E459A5" w:rsidRDefault="00403536" w:rsidP="00403536">
      <w:pPr>
        <w:pStyle w:val="Heading1separatationline"/>
      </w:pPr>
    </w:p>
    <w:p w14:paraId="67E2E159" w14:textId="3D775ABC" w:rsidR="00B80145" w:rsidRPr="00E459A5" w:rsidRDefault="00B80145" w:rsidP="00403536">
      <w:pPr>
        <w:pStyle w:val="Acronym"/>
      </w:pPr>
      <w:r w:rsidRPr="00E459A5">
        <w:t>ASR</w:t>
      </w:r>
      <w:r w:rsidRPr="00E459A5">
        <w:tab/>
        <w:t>Alkali-silica reaction</w:t>
      </w:r>
    </w:p>
    <w:p w14:paraId="5FD0F895" w14:textId="29AE6E4F" w:rsidR="00403536" w:rsidRPr="00E459A5" w:rsidRDefault="00A9670C" w:rsidP="00403536">
      <w:pPr>
        <w:pStyle w:val="Acronym"/>
      </w:pPr>
      <w:r w:rsidRPr="00E459A5">
        <w:t>AtoN</w:t>
      </w:r>
      <w:r w:rsidRPr="00E459A5">
        <w:tab/>
      </w:r>
      <w:r w:rsidR="00A165FB" w:rsidRPr="00E459A5">
        <w:t>Aid(s) to Navigation</w:t>
      </w:r>
    </w:p>
    <w:p w14:paraId="09A77DD8" w14:textId="04D0AE86" w:rsidR="0044264E" w:rsidRPr="00E459A5" w:rsidRDefault="0044264E" w:rsidP="00403536">
      <w:pPr>
        <w:pStyle w:val="Acronym"/>
      </w:pPr>
      <w:r w:rsidRPr="00E459A5">
        <w:t>DPC</w:t>
      </w:r>
      <w:r w:rsidRPr="00E459A5">
        <w:tab/>
      </w:r>
      <w:r w:rsidRPr="00E459A5">
        <w:rPr>
          <w:color w:val="000000" w:themeColor="text1"/>
        </w:rPr>
        <w:t>Damp-proof course</w:t>
      </w:r>
    </w:p>
    <w:p w14:paraId="6D45E30D" w14:textId="7A45537C" w:rsidR="00B80145" w:rsidRPr="00E459A5" w:rsidRDefault="00B80145" w:rsidP="00403536">
      <w:pPr>
        <w:pStyle w:val="Acronym"/>
      </w:pPr>
      <w:r w:rsidRPr="00E459A5">
        <w:t>FRP</w:t>
      </w:r>
      <w:r w:rsidRPr="00E459A5">
        <w:tab/>
        <w:t>Fibre Reinforced Polymer</w:t>
      </w:r>
    </w:p>
    <w:p w14:paraId="39E83902" w14:textId="1AB7000A" w:rsidR="0044264E" w:rsidRPr="00E459A5" w:rsidRDefault="0044264E" w:rsidP="00403536">
      <w:pPr>
        <w:pStyle w:val="Acronym"/>
      </w:pPr>
      <w:r w:rsidRPr="00E459A5">
        <w:t>g</w:t>
      </w:r>
      <w:r w:rsidRPr="00E459A5">
        <w:tab/>
      </w:r>
      <w:r w:rsidR="001337EF" w:rsidRPr="00E459A5">
        <w:t>gram</w:t>
      </w:r>
    </w:p>
    <w:p w14:paraId="64C09BB3" w14:textId="67C01B5D" w:rsidR="00B80145" w:rsidRPr="00E459A5" w:rsidRDefault="00B80145" w:rsidP="00403536">
      <w:pPr>
        <w:pStyle w:val="Acronym"/>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CC0348" w14:textId="1CFCC570" w:rsidR="00743603" w:rsidRPr="00E459A5" w:rsidRDefault="00743603" w:rsidP="00403536">
      <w:pPr>
        <w:pStyle w:val="Acronym"/>
      </w:pPr>
      <w:r w:rsidRPr="00E459A5">
        <w:t>IGC5</w:t>
      </w:r>
      <w:r w:rsidRPr="00E459A5">
        <w:tab/>
      </w:r>
      <w:r w:rsidR="008048FF" w:rsidRPr="00E459A5">
        <w:rPr>
          <w:highlight w:val="green"/>
        </w:rPr>
        <w:t>section 7</w:t>
      </w:r>
    </w:p>
    <w:p w14:paraId="4CACE80F" w14:textId="38A911E4" w:rsidR="0044264E" w:rsidRPr="00E459A5" w:rsidRDefault="0044264E" w:rsidP="00403536">
      <w:pPr>
        <w:pStyle w:val="Acronym"/>
      </w:pPr>
      <w:r w:rsidRPr="00E459A5">
        <w:t>kg</w:t>
      </w:r>
      <w:r w:rsidRPr="00E459A5">
        <w:tab/>
      </w:r>
      <w:r w:rsidR="008048FF" w:rsidRPr="00E459A5">
        <w:t>kilogram</w:t>
      </w:r>
    </w:p>
    <w:p w14:paraId="1BACDF5F" w14:textId="1B46A045" w:rsidR="00743603" w:rsidRPr="00E459A5" w:rsidRDefault="00743603" w:rsidP="00403536">
      <w:pPr>
        <w:pStyle w:val="Acronym"/>
      </w:pPr>
      <w:r w:rsidRPr="00E459A5">
        <w:t>kPa</w:t>
      </w:r>
      <w:r w:rsidRPr="00E459A5">
        <w:tab/>
      </w:r>
      <w:r w:rsidR="008048FF" w:rsidRPr="00E459A5">
        <w:t>kiloPascal</w:t>
      </w:r>
    </w:p>
    <w:p w14:paraId="0688E12E" w14:textId="4C336093" w:rsidR="0044264E" w:rsidRPr="00E459A5" w:rsidRDefault="0044264E" w:rsidP="00403536">
      <w:pPr>
        <w:pStyle w:val="Acronym"/>
      </w:pPr>
      <w:r w:rsidRPr="00E459A5">
        <w:t>NaCl</w:t>
      </w:r>
      <w:r w:rsidRPr="00E459A5">
        <w:tab/>
        <w:t>sodium chloride</w:t>
      </w:r>
    </w:p>
    <w:p w14:paraId="6DEAAAD8" w14:textId="3711EE03" w:rsidR="00B36DE6" w:rsidRPr="00E459A5" w:rsidRDefault="00B36DE6" w:rsidP="00403536">
      <w:pPr>
        <w:pStyle w:val="Acronym"/>
      </w:pPr>
      <w:r w:rsidRPr="00E459A5">
        <w:t>nm</w:t>
      </w:r>
      <w:r w:rsidRPr="00E459A5">
        <w:tab/>
        <w:t>nanometer</w:t>
      </w:r>
    </w:p>
    <w:p w14:paraId="1DE4A8DA" w14:textId="682E7953" w:rsidR="00743603" w:rsidRPr="00E459A5" w:rsidRDefault="00743603" w:rsidP="00403536">
      <w:pPr>
        <w:pStyle w:val="Acronym"/>
      </w:pPr>
      <w:r w:rsidRPr="00E459A5">
        <w:t>RH</w:t>
      </w:r>
      <w:r w:rsidRPr="00E459A5">
        <w:tab/>
        <w:t>Relative Humidity</w:t>
      </w:r>
    </w:p>
    <w:p w14:paraId="441665F1" w14:textId="2BED2BCD" w:rsidR="00743603" w:rsidRPr="00E459A5" w:rsidRDefault="00743603" w:rsidP="00403536">
      <w:pPr>
        <w:pStyle w:val="Acronym"/>
      </w:pPr>
      <w:r w:rsidRPr="00E459A5">
        <w:t>SI</w:t>
      </w:r>
      <w:r w:rsidRPr="00E459A5">
        <w:tab/>
      </w:r>
      <w:r w:rsidR="00B36DE6" w:rsidRPr="00E459A5">
        <w:t>International System of Units</w:t>
      </w:r>
    </w:p>
    <w:p w14:paraId="54C3EBB9" w14:textId="7B36F604" w:rsidR="0044264E" w:rsidRPr="00E459A5" w:rsidRDefault="0044264E" w:rsidP="00403536">
      <w:pPr>
        <w:pStyle w:val="Acronym"/>
        <w:rPr>
          <w:color w:val="0070C0"/>
        </w:rPr>
      </w:pPr>
      <w:r w:rsidRPr="00E459A5">
        <w:t>TH</w:t>
      </w:r>
      <w:r w:rsidRPr="00E459A5">
        <w:tab/>
        <w:t>Trinity House</w:t>
      </w:r>
    </w:p>
    <w:p w14:paraId="23CAA604" w14:textId="1C57C343" w:rsidR="00A165FB" w:rsidRPr="00E459A5" w:rsidRDefault="00A165FB" w:rsidP="00403536">
      <w:pPr>
        <w:pStyle w:val="Acronym"/>
      </w:pPr>
      <w:r w:rsidRPr="00E459A5">
        <w:t>UV</w:t>
      </w:r>
      <w:r w:rsidRPr="00E459A5">
        <w:tab/>
      </w:r>
      <w:r w:rsidR="00B36DE6" w:rsidRPr="00E459A5">
        <w:t>Ultra Violet (light) (10 – 380 nm)</w:t>
      </w:r>
    </w:p>
    <w:p w14:paraId="4C22004A" w14:textId="651A1211" w:rsidR="00B80145" w:rsidRPr="00E459A5" w:rsidRDefault="00B80145" w:rsidP="00403536">
      <w:pPr>
        <w:pStyle w:val="Acronym"/>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403536">
      <w:pPr>
        <w:pStyle w:val="Heading1"/>
      </w:pPr>
      <w:bookmarkStart w:id="358" w:name="_Toc478640604"/>
      <w:r w:rsidRPr="00E459A5">
        <w:t>REFERENCES</w:t>
      </w:r>
      <w:bookmarkEnd w:id="358"/>
    </w:p>
    <w:p w14:paraId="39C96D27" w14:textId="77777777" w:rsidR="00403536" w:rsidRPr="00E459A5" w:rsidRDefault="00403536" w:rsidP="00403536">
      <w:pPr>
        <w:pStyle w:val="Heading1separatationline"/>
      </w:pPr>
    </w:p>
    <w:p w14:paraId="28F6581A" w14:textId="7F6D56FE" w:rsidR="001260C6" w:rsidRPr="00E459A5" w:rsidRDefault="00403536" w:rsidP="00403536">
      <w:pPr>
        <w:pStyle w:val="Reference"/>
      </w:pPr>
      <w:r w:rsidRPr="00E459A5">
        <w:lastRenderedPageBreak/>
        <w:t>aa</w:t>
      </w:r>
    </w:p>
    <w:p w14:paraId="0D9EA3F5" w14:textId="77777777" w:rsidR="001260C6" w:rsidRPr="00E459A5" w:rsidRDefault="001260C6" w:rsidP="00C87E37">
      <w:pPr>
        <w:pStyle w:val="BodyText"/>
      </w:pPr>
    </w:p>
    <w:p w14:paraId="1A049E8F" w14:textId="77777777" w:rsidR="001260C6" w:rsidRPr="00E459A5" w:rsidRDefault="001260C6" w:rsidP="00C87E37">
      <w:pPr>
        <w:pStyle w:val="BodyText"/>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These are either made in quarry stone or brickwork. Either type can be built strongly enough to withstand very high wind forces and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Later came the parabolically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‘swape’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the use of interlocking masonry, dowels, trenails, and other engineered reinforcement;</w:t>
      </w:r>
    </w:p>
    <w:p w14:paraId="149C5895" w14:textId="77777777" w:rsidR="002161E8" w:rsidRPr="00E459A5" w:rsidRDefault="002161E8" w:rsidP="002161E8">
      <w:pPr>
        <w:pStyle w:val="Bullet1"/>
        <w:rPr>
          <w:color w:val="FF0000"/>
        </w:rPr>
      </w:pPr>
      <w:r w:rsidRPr="00E459A5">
        <w:rPr>
          <w:color w:val="FF0000"/>
        </w:rPr>
        <w:t>pozzuolanic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r w:rsidRPr="00E459A5">
        <w:rPr>
          <w:color w:val="FF0000"/>
        </w:rPr>
        <w:t>highly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p w14:paraId="27AB282F" w14:textId="77777777" w:rsidR="002161E8" w:rsidRPr="00E459A5" w:rsidRDefault="002161E8" w:rsidP="00C87E37">
      <w:pPr>
        <w:pStyle w:val="BodyText"/>
      </w:pPr>
    </w:p>
    <w:p w14:paraId="43BA03B6" w14:textId="77777777" w:rsidR="001260C6" w:rsidRPr="00E459A5" w:rsidRDefault="001260C6" w:rsidP="00C87E37">
      <w:pPr>
        <w:pStyle w:val="BodyText"/>
      </w:pPr>
    </w:p>
    <w:p w14:paraId="522D4318" w14:textId="77777777" w:rsidR="001260C6" w:rsidRPr="00E459A5" w:rsidRDefault="001260C6" w:rsidP="00C87E37">
      <w:pPr>
        <w:pStyle w:val="BodyText"/>
      </w:pPr>
    </w:p>
    <w:p w14:paraId="4CC2230D" w14:textId="302CCFDD" w:rsidR="00A748A1" w:rsidRPr="00E459A5" w:rsidRDefault="00A748A1">
      <w:pPr>
        <w:spacing w:after="200" w:line="276" w:lineRule="auto"/>
        <w:rPr>
          <w:rFonts w:asciiTheme="majorHAnsi" w:eastAsiaTheme="majorEastAsia" w:hAnsiTheme="majorHAnsi" w:cstheme="majorBidi"/>
          <w:b/>
          <w:bCs/>
          <w:caps/>
          <w:color w:val="407EC9"/>
          <w:sz w:val="24"/>
          <w:szCs w:val="24"/>
        </w:rPr>
      </w:pPr>
    </w:p>
    <w:sectPr w:rsidR="00A748A1" w:rsidRPr="00E459A5" w:rsidSect="00A9670C">
      <w:headerReference w:type="default" r:id="rId24"/>
      <w:foot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3-15T14:53:00Z" w:initials="MH">
    <w:p w14:paraId="3EA112C0" w14:textId="77777777" w:rsidR="00D42620" w:rsidRDefault="00D42620">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112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112C0" w16cid:durableId="1D870C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B2012E" w14:textId="77777777" w:rsidR="0027331D" w:rsidRDefault="0027331D" w:rsidP="003274DB">
      <w:r>
        <w:separator/>
      </w:r>
    </w:p>
    <w:p w14:paraId="48E445BC" w14:textId="77777777" w:rsidR="0027331D" w:rsidRDefault="0027331D"/>
    <w:p w14:paraId="7854193B" w14:textId="77777777" w:rsidR="0027331D" w:rsidRDefault="0027331D"/>
  </w:endnote>
  <w:endnote w:type="continuationSeparator" w:id="0">
    <w:p w14:paraId="66C02371" w14:textId="77777777" w:rsidR="0027331D" w:rsidRDefault="0027331D" w:rsidP="003274DB">
      <w:r>
        <w:continuationSeparator/>
      </w:r>
    </w:p>
    <w:p w14:paraId="741C8CB3" w14:textId="77777777" w:rsidR="0027331D" w:rsidRDefault="0027331D"/>
    <w:p w14:paraId="064EA964" w14:textId="77777777" w:rsidR="0027331D" w:rsidRDefault="00273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CD9E" w14:textId="77777777" w:rsidR="00D42620" w:rsidRDefault="00D4262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D42620" w:rsidRDefault="00D4262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D42620" w:rsidRDefault="00D4262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D42620" w:rsidRDefault="00D4262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D42620" w:rsidRDefault="00D42620"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FFBD" w14:textId="77777777" w:rsidR="00D42620" w:rsidRDefault="00D42620"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D42620" w:rsidRPr="00ED2A8D" w:rsidRDefault="00D42620"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D42620" w:rsidRPr="00ED2A8D" w:rsidRDefault="00D42620" w:rsidP="008747E0">
    <w:pPr>
      <w:pStyle w:val="Footer"/>
    </w:pPr>
  </w:p>
  <w:p w14:paraId="558FA8AF" w14:textId="77777777" w:rsidR="00D42620" w:rsidRPr="00ED2A8D" w:rsidRDefault="00D42620" w:rsidP="008747E0">
    <w:pPr>
      <w:pStyle w:val="Footer"/>
    </w:pPr>
  </w:p>
  <w:p w14:paraId="03472C0D" w14:textId="77777777" w:rsidR="00D42620" w:rsidRPr="00ED2A8D" w:rsidRDefault="00D42620"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A623" w14:textId="77777777" w:rsidR="00D42620" w:rsidRDefault="00D42620"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v="urn:schemas-microsoft-com:mac:vml" xmlns:mo="http://schemas.microsoft.com/office/mac/office/2008/main">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77777777" w:rsidR="00D42620" w:rsidRPr="00C907DF" w:rsidRDefault="00D4262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EFF57C" w14:textId="77777777" w:rsidR="00D42620" w:rsidRPr="00525922" w:rsidRDefault="00D4262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6263C" w14:textId="77777777" w:rsidR="00D42620" w:rsidRPr="00C716E5" w:rsidRDefault="00D42620" w:rsidP="00C716E5">
    <w:pPr>
      <w:pStyle w:val="Footer"/>
      <w:rPr>
        <w:sz w:val="15"/>
        <w:szCs w:val="15"/>
      </w:rPr>
    </w:pPr>
  </w:p>
  <w:p w14:paraId="53A5A496" w14:textId="77777777" w:rsidR="00D42620" w:rsidRDefault="00D42620" w:rsidP="00C716E5">
    <w:pPr>
      <w:pStyle w:val="Footerportrait"/>
    </w:pPr>
  </w:p>
  <w:p w14:paraId="14A7F1B3" w14:textId="20697B28" w:rsidR="00D42620" w:rsidRPr="00C907DF" w:rsidRDefault="00707AD8" w:rsidP="00C716E5">
    <w:pPr>
      <w:pStyle w:val="Footerportrait"/>
      <w:rPr>
        <w:rStyle w:val="PageNumber"/>
        <w:szCs w:val="15"/>
      </w:rPr>
    </w:pPr>
    <w:fldSimple w:instr=" STYLEREF &quot;Document type&quot; \* MERGEFORMAT ">
      <w:r w:rsidR="00972401">
        <w:t>IALA Guideline</w:t>
      </w:r>
    </w:fldSimple>
    <w:r w:rsidR="00D42620" w:rsidRPr="00C907DF">
      <w:t xml:space="preserve"> </w:t>
    </w:r>
    <w:fldSimple w:instr=" STYLEREF &quot;Document number&quot; \* MERGEFORMAT ">
      <w:r w:rsidR="00972401">
        <w:t>1???</w:t>
      </w:r>
    </w:fldSimple>
    <w:r w:rsidR="00D42620" w:rsidRPr="00C907DF">
      <w:t xml:space="preserve"> –</w:t>
    </w:r>
    <w:r w:rsidR="00D42620">
      <w:t xml:space="preserve"> </w:t>
    </w:r>
    <w:fldSimple w:instr=" STYLEREF &quot;Document name&quot; \* MERGEFORMAT ">
      <w:r w:rsidR="00972401">
        <w:t>Maintenance of AtoN Structures</w:t>
      </w:r>
    </w:fldSimple>
  </w:p>
  <w:p w14:paraId="09F02663" w14:textId="5CC03AB0" w:rsidR="00D42620" w:rsidRPr="00C907DF" w:rsidRDefault="00707AD8" w:rsidP="00C716E5">
    <w:pPr>
      <w:pStyle w:val="Footerportrait"/>
    </w:pPr>
    <w:fldSimple w:instr=" STYLEREF &quot;Edition number&quot; \* MERGEFORMAT ">
      <w:r w:rsidR="00972401">
        <w:t>Edition 1.0</w:t>
      </w:r>
    </w:fldSimple>
    <w:r w:rsidR="00D42620">
      <w:t xml:space="preserve">  </w:t>
    </w:r>
    <w:fldSimple w:instr=" STYLEREF &quot;Document date&quot; \* MERGEFORMAT ">
      <w:r w:rsidR="00972401">
        <w:t>Document date</w:t>
      </w:r>
    </w:fldSimple>
    <w:r w:rsidR="00D42620" w:rsidRPr="00C907DF">
      <w:tab/>
    </w:r>
    <w:r w:rsidR="00D42620">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972401">
      <w:rPr>
        <w:rStyle w:val="PageNumber"/>
        <w:szCs w:val="15"/>
      </w:rPr>
      <w:t>7</w:t>
    </w:r>
    <w:r w:rsidR="00D42620"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0E70C" w14:textId="77777777" w:rsidR="00D42620" w:rsidRDefault="00D42620" w:rsidP="00C716E5">
    <w:pPr>
      <w:pStyle w:val="Footer"/>
    </w:pPr>
  </w:p>
  <w:p w14:paraId="74EC81C3" w14:textId="77777777" w:rsidR="00D42620" w:rsidRDefault="00D42620" w:rsidP="00C716E5">
    <w:pPr>
      <w:pStyle w:val="Footerportrait"/>
    </w:pPr>
  </w:p>
  <w:p w14:paraId="303AFDD7" w14:textId="2342572C" w:rsidR="00D42620" w:rsidRPr="00C907DF" w:rsidRDefault="00707AD8" w:rsidP="00C716E5">
    <w:pPr>
      <w:pStyle w:val="Footerportrait"/>
      <w:rPr>
        <w:rStyle w:val="PageNumber"/>
        <w:szCs w:val="15"/>
      </w:rPr>
    </w:pPr>
    <w:fldSimple w:instr=" STYLEREF &quot;Document type&quot; \* MERGEFORMAT ">
      <w:r w:rsidR="00972401">
        <w:t>IALA Guideline</w:t>
      </w:r>
    </w:fldSimple>
    <w:r w:rsidR="00D42620" w:rsidRPr="00C907DF">
      <w:t xml:space="preserve"> </w:t>
    </w:r>
    <w:fldSimple w:instr=" STYLEREF &quot;Document number&quot; \* MERGEFORMAT ">
      <w:r w:rsidR="00972401">
        <w:t>1???</w:t>
      </w:r>
    </w:fldSimple>
    <w:r w:rsidR="00D42620" w:rsidRPr="00C907DF">
      <w:t xml:space="preserve"> –</w:t>
    </w:r>
    <w:r w:rsidR="00D42620">
      <w:t xml:space="preserve"> </w:t>
    </w:r>
    <w:fldSimple w:instr=" STYLEREF &quot;Document name&quot; \* MERGEFORMAT ">
      <w:r w:rsidR="00972401">
        <w:t>Maintenance of AtoN Structures</w:t>
      </w:r>
    </w:fldSimple>
  </w:p>
  <w:p w14:paraId="6228FF70" w14:textId="7379B1A7" w:rsidR="00D42620" w:rsidRPr="00525922" w:rsidRDefault="00707AD8" w:rsidP="00C716E5">
    <w:pPr>
      <w:pStyle w:val="Footerportrait"/>
    </w:pPr>
    <w:fldSimple w:instr=" STYLEREF &quot;Edition number&quot; \* MERGEFORMAT ">
      <w:r w:rsidR="00972401">
        <w:t>Edition 1.0</w:t>
      </w:r>
    </w:fldSimple>
    <w:r w:rsidR="00D42620" w:rsidRPr="00C907DF">
      <w:tab/>
    </w:r>
    <w:r w:rsidR="00D42620">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972401">
      <w:rPr>
        <w:rStyle w:val="PageNumber"/>
        <w:szCs w:val="15"/>
      </w:rPr>
      <w:t>4</w:t>
    </w:r>
    <w:r w:rsidR="00D42620"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152C" w14:textId="77777777" w:rsidR="00D42620" w:rsidRDefault="00D42620" w:rsidP="00C716E5">
    <w:pPr>
      <w:pStyle w:val="Footer"/>
    </w:pPr>
  </w:p>
  <w:p w14:paraId="77E6EA5C" w14:textId="77777777" w:rsidR="00D42620" w:rsidRDefault="00D42620" w:rsidP="00C716E5">
    <w:pPr>
      <w:pStyle w:val="Footerportrait"/>
    </w:pPr>
  </w:p>
  <w:p w14:paraId="70B9C028" w14:textId="76826F3C" w:rsidR="00D42620" w:rsidRPr="00C907DF" w:rsidRDefault="00707AD8" w:rsidP="00184C2E">
    <w:pPr>
      <w:pStyle w:val="Footerportrait"/>
      <w:tabs>
        <w:tab w:val="clear" w:pos="10206"/>
        <w:tab w:val="right" w:pos="15137"/>
      </w:tabs>
    </w:pPr>
    <w:fldSimple w:instr=" STYLEREF &quot;Document type&quot; \* MERGEFORMAT ">
      <w:r w:rsidR="00972401">
        <w:t>IALA Guideline</w:t>
      </w:r>
    </w:fldSimple>
    <w:r w:rsidR="00D42620" w:rsidRPr="00C907DF">
      <w:t xml:space="preserve"> </w:t>
    </w:r>
    <w:fldSimple w:instr=" STYLEREF &quot;Document number&quot; \* MERGEFORMAT ">
      <w:r w:rsidR="00972401">
        <w:t>1???</w:t>
      </w:r>
    </w:fldSimple>
    <w:r w:rsidR="00D42620" w:rsidRPr="00C907DF">
      <w:t xml:space="preserve"> –</w:t>
    </w:r>
    <w:r w:rsidR="00D42620">
      <w:t xml:space="preserve"> </w:t>
    </w:r>
    <w:fldSimple w:instr=" STYLEREF &quot;Document name&quot; \* MERGEFORMAT ">
      <w:r w:rsidR="00972401">
        <w:t>Maintenance of AtoN Structures</w:t>
      </w:r>
    </w:fldSimple>
    <w:r w:rsidR="00D42620">
      <w:tab/>
    </w:r>
  </w:p>
  <w:p w14:paraId="210DBEBC" w14:textId="2505AF56" w:rsidR="00D42620" w:rsidRPr="00C907DF" w:rsidRDefault="00707AD8" w:rsidP="00184C2E">
    <w:pPr>
      <w:pStyle w:val="Footerportrait"/>
      <w:tabs>
        <w:tab w:val="clear" w:pos="10206"/>
        <w:tab w:val="right" w:pos="15137"/>
      </w:tabs>
    </w:pPr>
    <w:fldSimple w:instr=" STYLEREF &quot;Edition number&quot; \* MERGEFORMAT ">
      <w:r w:rsidR="00972401">
        <w:t>Edition 1.0</w:t>
      </w:r>
    </w:fldSimple>
    <w:r w:rsidR="00D42620">
      <w:t xml:space="preserve">  </w:t>
    </w:r>
    <w:fldSimple w:instr=" STYLEREF &quot;Document date&quot; \* MERGEFORMAT ">
      <w:r w:rsidR="00972401">
        <w:t>Document date</w:t>
      </w:r>
    </w:fldSimple>
    <w:r w:rsidR="00D42620">
      <w:tab/>
    </w:r>
    <w:r w:rsidR="00D42620">
      <w:rPr>
        <w:rStyle w:val="PageNumber"/>
        <w:szCs w:val="15"/>
      </w:rPr>
      <w:t xml:space="preserve">P </w:t>
    </w:r>
    <w:r w:rsidR="00D42620" w:rsidRPr="00C907DF">
      <w:rPr>
        <w:rStyle w:val="PageNumber"/>
        <w:szCs w:val="15"/>
      </w:rPr>
      <w:fldChar w:fldCharType="begin"/>
    </w:r>
    <w:r w:rsidR="00D42620" w:rsidRPr="00C907DF">
      <w:rPr>
        <w:rStyle w:val="PageNumber"/>
        <w:szCs w:val="15"/>
      </w:rPr>
      <w:instrText xml:space="preserve">PAGE  </w:instrText>
    </w:r>
    <w:r w:rsidR="00D42620" w:rsidRPr="00C907DF">
      <w:rPr>
        <w:rStyle w:val="PageNumber"/>
        <w:szCs w:val="15"/>
      </w:rPr>
      <w:fldChar w:fldCharType="separate"/>
    </w:r>
    <w:r w:rsidR="00972401">
      <w:rPr>
        <w:rStyle w:val="PageNumber"/>
        <w:szCs w:val="15"/>
      </w:rPr>
      <w:t>40</w:t>
    </w:r>
    <w:r w:rsidR="00D42620" w:rsidRPr="00C907DF">
      <w:rPr>
        <w:rStyle w:val="PageNumber"/>
        <w:szCs w:val="15"/>
      </w:rPr>
      <w:fldChar w:fldCharType="end"/>
    </w:r>
  </w:p>
  <w:p w14:paraId="359D822C" w14:textId="77777777" w:rsidR="00D42620" w:rsidRDefault="00D426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DC905" w14:textId="77777777" w:rsidR="0027331D" w:rsidRDefault="0027331D" w:rsidP="003274DB">
      <w:r>
        <w:separator/>
      </w:r>
    </w:p>
    <w:p w14:paraId="0B8595E4" w14:textId="77777777" w:rsidR="0027331D" w:rsidRDefault="0027331D"/>
    <w:p w14:paraId="1ED413D6" w14:textId="77777777" w:rsidR="0027331D" w:rsidRDefault="0027331D"/>
  </w:footnote>
  <w:footnote w:type="continuationSeparator" w:id="0">
    <w:p w14:paraId="1653ED29" w14:textId="77777777" w:rsidR="0027331D" w:rsidRDefault="0027331D" w:rsidP="003274DB">
      <w:r>
        <w:continuationSeparator/>
      </w:r>
    </w:p>
    <w:p w14:paraId="2CBDFFAF" w14:textId="77777777" w:rsidR="0027331D" w:rsidRDefault="0027331D"/>
    <w:p w14:paraId="1006A27C" w14:textId="77777777" w:rsidR="0027331D" w:rsidRDefault="002733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68EE2" w14:textId="77777777" w:rsidR="000D749B" w:rsidRDefault="000D749B" w:rsidP="00BA5ED5">
    <w:pPr>
      <w:pStyle w:val="Header"/>
      <w:jc w:val="right"/>
    </w:pPr>
    <w:r>
      <w:t>ENG7-11.2.3</w:t>
    </w:r>
  </w:p>
  <w:p w14:paraId="36426C5A" w14:textId="5E080F2D" w:rsidR="00D42620" w:rsidDel="00972401" w:rsidRDefault="000D749B" w:rsidP="00BA5ED5">
    <w:pPr>
      <w:pStyle w:val="Header"/>
      <w:jc w:val="right"/>
      <w:rPr>
        <w:del w:id="5" w:author="Seamus Doyle" w:date="2017-10-12T10:46:00Z"/>
      </w:rPr>
    </w:pPr>
    <w:r>
      <w:t xml:space="preserve">Formerly </w:t>
    </w:r>
    <w:r w:rsidR="00D42620">
      <w:t>ENG7-10.11</w:t>
    </w:r>
  </w:p>
  <w:p w14:paraId="39A559A9" w14:textId="3C7B375F" w:rsidR="00D42620" w:rsidRPr="00ED2A8D" w:rsidRDefault="00D42620" w:rsidP="00BA5ED5">
    <w:pPr>
      <w:pStyle w:val="Header"/>
      <w:jc w:val="right"/>
    </w:pP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0BB9C6" w14:textId="77777777" w:rsidR="00D42620" w:rsidRPr="00ED2A8D" w:rsidRDefault="00D42620" w:rsidP="008747E0">
    <w:pPr>
      <w:pStyle w:val="Header"/>
    </w:pPr>
  </w:p>
  <w:p w14:paraId="70E2A1E4" w14:textId="77777777" w:rsidR="00D42620" w:rsidRDefault="00D42620" w:rsidP="008747E0">
    <w:pPr>
      <w:pStyle w:val="Header"/>
    </w:pPr>
  </w:p>
  <w:p w14:paraId="4169942D" w14:textId="77777777" w:rsidR="00D42620" w:rsidRDefault="00D42620" w:rsidP="008747E0">
    <w:pPr>
      <w:pStyle w:val="Header"/>
    </w:pPr>
  </w:p>
  <w:p w14:paraId="0A664F01" w14:textId="77777777" w:rsidR="00D42620" w:rsidRDefault="00D42620" w:rsidP="008747E0">
    <w:pPr>
      <w:pStyle w:val="Header"/>
    </w:pPr>
  </w:p>
  <w:p w14:paraId="11F185E0" w14:textId="77777777" w:rsidR="00D42620" w:rsidRDefault="00D42620" w:rsidP="008747E0">
    <w:pPr>
      <w:pStyle w:val="Header"/>
    </w:pPr>
  </w:p>
  <w:p w14:paraId="79A991CD" w14:textId="77777777" w:rsidR="00D42620" w:rsidRDefault="00D42620"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D42620" w:rsidRPr="00ED2A8D" w:rsidRDefault="00D42620" w:rsidP="008747E0">
    <w:pPr>
      <w:pStyle w:val="Header"/>
    </w:pPr>
  </w:p>
  <w:p w14:paraId="5C68D0F1" w14:textId="77777777" w:rsidR="00D42620" w:rsidRPr="00ED2A8D" w:rsidRDefault="00D42620"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D5" w14:textId="77777777" w:rsidR="00D42620" w:rsidRDefault="00D42620">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D42620" w:rsidRDefault="00D42620">
    <w:pPr>
      <w:pStyle w:val="Header"/>
    </w:pPr>
  </w:p>
  <w:p w14:paraId="3E969274" w14:textId="77777777" w:rsidR="00D42620" w:rsidRDefault="00D426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B612" w14:textId="77777777" w:rsidR="00D42620" w:rsidRPr="00ED2A8D" w:rsidRDefault="00D42620"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D42620" w:rsidRPr="00ED2A8D" w:rsidRDefault="00D42620" w:rsidP="008747E0">
    <w:pPr>
      <w:pStyle w:val="Header"/>
    </w:pPr>
  </w:p>
  <w:p w14:paraId="782F6EC1" w14:textId="77777777" w:rsidR="00D42620" w:rsidRDefault="00D42620" w:rsidP="008747E0">
    <w:pPr>
      <w:pStyle w:val="Header"/>
    </w:pPr>
  </w:p>
  <w:p w14:paraId="4EB8DB1F" w14:textId="77777777" w:rsidR="00D42620" w:rsidRDefault="00D42620" w:rsidP="008747E0">
    <w:pPr>
      <w:pStyle w:val="Header"/>
    </w:pPr>
  </w:p>
  <w:p w14:paraId="24BB1B97" w14:textId="77777777" w:rsidR="00D42620" w:rsidRDefault="00D42620" w:rsidP="008747E0">
    <w:pPr>
      <w:pStyle w:val="Header"/>
    </w:pPr>
  </w:p>
  <w:p w14:paraId="391E35D7" w14:textId="77777777" w:rsidR="00D42620" w:rsidRPr="00441393" w:rsidRDefault="00D42620" w:rsidP="00441393">
    <w:pPr>
      <w:pStyle w:val="Contents"/>
    </w:pPr>
    <w:r>
      <w:t>DOCUMENT REVISION</w:t>
    </w:r>
  </w:p>
  <w:p w14:paraId="5704459B" w14:textId="77777777" w:rsidR="00D42620" w:rsidRPr="00ED2A8D" w:rsidRDefault="00D42620" w:rsidP="008747E0">
    <w:pPr>
      <w:pStyle w:val="Header"/>
    </w:pPr>
  </w:p>
  <w:p w14:paraId="59EF369B" w14:textId="77777777" w:rsidR="00D42620" w:rsidRPr="00AC33A2" w:rsidRDefault="00D42620"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569C" w14:textId="77777777" w:rsidR="00D42620" w:rsidRPr="00ED2A8D" w:rsidRDefault="00D42620"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D42620" w:rsidRPr="00ED2A8D" w:rsidRDefault="00D42620" w:rsidP="008747E0">
    <w:pPr>
      <w:pStyle w:val="Header"/>
    </w:pPr>
  </w:p>
  <w:p w14:paraId="24212301" w14:textId="77777777" w:rsidR="00D42620" w:rsidRDefault="00D42620" w:rsidP="008747E0">
    <w:pPr>
      <w:pStyle w:val="Header"/>
    </w:pPr>
  </w:p>
  <w:p w14:paraId="2648A778" w14:textId="77777777" w:rsidR="00D42620" w:rsidRDefault="00D42620" w:rsidP="008747E0">
    <w:pPr>
      <w:pStyle w:val="Header"/>
    </w:pPr>
  </w:p>
  <w:p w14:paraId="4C4D72B8" w14:textId="77777777" w:rsidR="00D42620" w:rsidRDefault="00D42620" w:rsidP="008747E0">
    <w:pPr>
      <w:pStyle w:val="Header"/>
    </w:pPr>
  </w:p>
  <w:p w14:paraId="5236EBA9" w14:textId="77777777" w:rsidR="00D42620" w:rsidRPr="00441393" w:rsidRDefault="00D42620" w:rsidP="00441393">
    <w:pPr>
      <w:pStyle w:val="Contents"/>
    </w:pPr>
    <w:r>
      <w:t>CONTENTS</w:t>
    </w:r>
  </w:p>
  <w:p w14:paraId="1FFBA509" w14:textId="77777777" w:rsidR="00D42620" w:rsidRDefault="00D42620" w:rsidP="0078486B">
    <w:pPr>
      <w:pStyle w:val="Header"/>
      <w:spacing w:line="140" w:lineRule="exact"/>
    </w:pPr>
  </w:p>
  <w:p w14:paraId="13F720AA" w14:textId="77777777" w:rsidR="00D42620" w:rsidRPr="00AC33A2" w:rsidRDefault="00D42620"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8BE4" w14:textId="77777777" w:rsidR="00D42620" w:rsidRPr="00ED2A8D" w:rsidRDefault="00D42620"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D42620" w:rsidRPr="00ED2A8D" w:rsidRDefault="00D42620" w:rsidP="00C716E5">
    <w:pPr>
      <w:pStyle w:val="Header"/>
    </w:pPr>
  </w:p>
  <w:p w14:paraId="5D395A95" w14:textId="77777777" w:rsidR="00D42620" w:rsidRDefault="00D42620" w:rsidP="00C716E5">
    <w:pPr>
      <w:pStyle w:val="Header"/>
    </w:pPr>
  </w:p>
  <w:p w14:paraId="7C54ED3A" w14:textId="77777777" w:rsidR="00D42620" w:rsidRDefault="00D42620" w:rsidP="00C716E5">
    <w:pPr>
      <w:pStyle w:val="Header"/>
    </w:pPr>
  </w:p>
  <w:p w14:paraId="611DC7E0" w14:textId="77777777" w:rsidR="00D42620" w:rsidRDefault="00D42620" w:rsidP="00C716E5">
    <w:pPr>
      <w:pStyle w:val="Header"/>
    </w:pPr>
  </w:p>
  <w:p w14:paraId="4E89B550" w14:textId="77777777" w:rsidR="00D42620" w:rsidRPr="00441393" w:rsidRDefault="00D42620" w:rsidP="00C716E5">
    <w:pPr>
      <w:pStyle w:val="Contents"/>
    </w:pPr>
    <w:r>
      <w:t>CONTENTS</w:t>
    </w:r>
  </w:p>
  <w:p w14:paraId="13FDAF35" w14:textId="77777777" w:rsidR="00D42620" w:rsidRPr="00ED2A8D" w:rsidRDefault="00D42620" w:rsidP="00C716E5">
    <w:pPr>
      <w:pStyle w:val="Header"/>
    </w:pPr>
  </w:p>
  <w:p w14:paraId="06374260" w14:textId="77777777" w:rsidR="00D42620" w:rsidRPr="00AC33A2" w:rsidRDefault="00D42620" w:rsidP="00C716E5">
    <w:pPr>
      <w:pStyle w:val="Header"/>
      <w:spacing w:line="140" w:lineRule="exact"/>
    </w:pPr>
  </w:p>
  <w:p w14:paraId="10FA003F" w14:textId="77777777" w:rsidR="00D42620" w:rsidRDefault="00D42620">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D1B" w14:textId="77777777" w:rsidR="00D42620" w:rsidRPr="00667792" w:rsidRDefault="00D42620"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D42620" w:rsidRDefault="00D426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F2F0640A"/>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1E67569"/>
    <w:multiLevelType w:val="hybridMultilevel"/>
    <w:tmpl w:val="3078DD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8B01068"/>
    <w:multiLevelType w:val="multilevel"/>
    <w:tmpl w:val="30A6C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A134A5"/>
    <w:multiLevelType w:val="hybridMultilevel"/>
    <w:tmpl w:val="B8ECED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CA43260"/>
    <w:multiLevelType w:val="multilevel"/>
    <w:tmpl w:val="73CCF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ECF3E35"/>
    <w:multiLevelType w:val="hybridMultilevel"/>
    <w:tmpl w:val="61A8E9C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4324025A"/>
    <w:multiLevelType w:val="hybridMultilevel"/>
    <w:tmpl w:val="BE401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C2851E0"/>
    <w:multiLevelType w:val="hybridMultilevel"/>
    <w:tmpl w:val="164CC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nsid w:val="56693EB2"/>
    <w:multiLevelType w:val="hybridMultilevel"/>
    <w:tmpl w:val="04F0EF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7FC1BC6"/>
    <w:multiLevelType w:val="hybridMultilevel"/>
    <w:tmpl w:val="6A14DC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09A4B54"/>
    <w:multiLevelType w:val="hybridMultilevel"/>
    <w:tmpl w:val="25FCBC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nsid w:val="65535D88"/>
    <w:multiLevelType w:val="hybridMultilevel"/>
    <w:tmpl w:val="B0121EC4"/>
    <w:lvl w:ilvl="0" w:tplc="AD38B332">
      <w:start w:val="1"/>
      <w:numFmt w:val="bullet"/>
      <w:pStyle w:val="ListBullet"/>
      <w:lvlText w:val=""/>
      <w:lvlJc w:val="left"/>
      <w:pPr>
        <w:tabs>
          <w:tab w:val="num" w:pos="1074"/>
        </w:tabs>
        <w:ind w:left="1074" w:hanging="360"/>
      </w:pPr>
      <w:rPr>
        <w:rFonts w:ascii="Symbol" w:hAnsi="Symbol" w:hint="default"/>
      </w:rPr>
    </w:lvl>
    <w:lvl w:ilvl="1" w:tplc="04090003" w:tentative="1">
      <w:start w:val="1"/>
      <w:numFmt w:val="bullet"/>
      <w:lvlText w:val="o"/>
      <w:lvlJc w:val="left"/>
      <w:pPr>
        <w:tabs>
          <w:tab w:val="num" w:pos="1794"/>
        </w:tabs>
        <w:ind w:left="1794" w:hanging="360"/>
      </w:pPr>
      <w:rPr>
        <w:rFonts w:ascii="Courier New" w:hAnsi="Courier New" w:cs="Courier New" w:hint="default"/>
      </w:rPr>
    </w:lvl>
    <w:lvl w:ilvl="2" w:tplc="04090005" w:tentative="1">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cs="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cs="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39">
    <w:nsid w:val="657B6D6F"/>
    <w:multiLevelType w:val="hybridMultilevel"/>
    <w:tmpl w:val="31EEF4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nsid w:val="665508A8"/>
    <w:multiLevelType w:val="hybridMultilevel"/>
    <w:tmpl w:val="8BFCB4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nsid w:val="67AB4D84"/>
    <w:multiLevelType w:val="multilevel"/>
    <w:tmpl w:val="F54045C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820"/>
        </w:tabs>
        <w:ind w:left="567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967AFA"/>
    <w:multiLevelType w:val="hybridMultilevel"/>
    <w:tmpl w:val="2A72AA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CB92239"/>
    <w:multiLevelType w:val="hybridMultilevel"/>
    <w:tmpl w:val="1F3EE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0"/>
  </w:num>
  <w:num w:numId="2">
    <w:abstractNumId w:val="46"/>
  </w:num>
  <w:num w:numId="3">
    <w:abstractNumId w:val="8"/>
  </w:num>
  <w:num w:numId="4">
    <w:abstractNumId w:val="22"/>
  </w:num>
  <w:num w:numId="5">
    <w:abstractNumId w:val="17"/>
  </w:num>
  <w:num w:numId="6">
    <w:abstractNumId w:val="9"/>
  </w:num>
  <w:num w:numId="7">
    <w:abstractNumId w:val="15"/>
  </w:num>
  <w:num w:numId="8">
    <w:abstractNumId w:val="26"/>
  </w:num>
  <w:num w:numId="9">
    <w:abstractNumId w:val="7"/>
  </w:num>
  <w:num w:numId="10">
    <w:abstractNumId w:val="14"/>
  </w:num>
  <w:num w:numId="11">
    <w:abstractNumId w:val="18"/>
  </w:num>
  <w:num w:numId="12">
    <w:abstractNumId w:val="5"/>
  </w:num>
  <w:num w:numId="13">
    <w:abstractNumId w:val="29"/>
  </w:num>
  <w:num w:numId="14">
    <w:abstractNumId w:val="1"/>
  </w:num>
  <w:num w:numId="15">
    <w:abstractNumId w:val="41"/>
  </w:num>
  <w:num w:numId="16">
    <w:abstractNumId w:val="42"/>
  </w:num>
  <w:num w:numId="17">
    <w:abstractNumId w:val="13"/>
  </w:num>
  <w:num w:numId="18">
    <w:abstractNumId w:val="12"/>
  </w:num>
  <w:num w:numId="19">
    <w:abstractNumId w:val="44"/>
  </w:num>
  <w:num w:numId="20">
    <w:abstractNumId w:val="25"/>
  </w:num>
  <w:num w:numId="21">
    <w:abstractNumId w:val="4"/>
  </w:num>
  <w:num w:numId="22">
    <w:abstractNumId w:val="11"/>
  </w:num>
  <w:num w:numId="23">
    <w:abstractNumId w:val="34"/>
  </w:num>
  <w:num w:numId="24">
    <w:abstractNumId w:val="10"/>
  </w:num>
  <w:num w:numId="25">
    <w:abstractNumId w:val="45"/>
  </w:num>
  <w:num w:numId="26">
    <w:abstractNumId w:val="2"/>
  </w:num>
  <w:num w:numId="27">
    <w:abstractNumId w:val="21"/>
  </w:num>
  <w:num w:numId="28">
    <w:abstractNumId w:val="16"/>
  </w:num>
  <w:num w:numId="29">
    <w:abstractNumId w:val="33"/>
  </w:num>
  <w:num w:numId="30">
    <w:abstractNumId w:val="36"/>
  </w:num>
  <w:num w:numId="31">
    <w:abstractNumId w:val="6"/>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47"/>
  </w:num>
  <w:num w:numId="36">
    <w:abstractNumId w:val="39"/>
  </w:num>
  <w:num w:numId="37">
    <w:abstractNumId w:val="43"/>
  </w:num>
  <w:num w:numId="38">
    <w:abstractNumId w:val="3"/>
  </w:num>
  <w:num w:numId="39">
    <w:abstractNumId w:val="32"/>
  </w:num>
  <w:num w:numId="40">
    <w:abstractNumId w:val="20"/>
  </w:num>
  <w:num w:numId="41">
    <w:abstractNumId w:val="28"/>
  </w:num>
  <w:num w:numId="42">
    <w:abstractNumId w:val="35"/>
  </w:num>
  <w:num w:numId="43">
    <w:abstractNumId w:val="31"/>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7"/>
  </w:num>
  <w:num w:numId="49">
    <w:abstractNumId w:val="0"/>
  </w:num>
  <w:num w:numId="50">
    <w:abstractNumId w:val="38"/>
  </w:num>
  <w:num w:numId="51">
    <w:abstractNumId w:val="19"/>
  </w:num>
  <w:num w:numId="52">
    <w:abstractNumId w:val="24"/>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Seamus Doyle">
    <w15:presenceInfo w15:providerId="None" w15:userId="Seamus Doyle"/>
  </w15:person>
  <w15:person w15:author="TOURBOT Joel">
    <w15:presenceInfo w15:providerId="None" w15:userId="TOURBOT Jo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D0"/>
    <w:rsid w:val="000039FE"/>
    <w:rsid w:val="000131A0"/>
    <w:rsid w:val="0001616D"/>
    <w:rsid w:val="00016839"/>
    <w:rsid w:val="000174F9"/>
    <w:rsid w:val="00017DF9"/>
    <w:rsid w:val="000249C2"/>
    <w:rsid w:val="000258F6"/>
    <w:rsid w:val="0003080A"/>
    <w:rsid w:val="000379A7"/>
    <w:rsid w:val="00040EB8"/>
    <w:rsid w:val="000439A4"/>
    <w:rsid w:val="00046BF2"/>
    <w:rsid w:val="00050525"/>
    <w:rsid w:val="00050ECB"/>
    <w:rsid w:val="00052E6F"/>
    <w:rsid w:val="0005449E"/>
    <w:rsid w:val="00057B6D"/>
    <w:rsid w:val="00061683"/>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2356"/>
    <w:rsid w:val="000B2674"/>
    <w:rsid w:val="000C43AD"/>
    <w:rsid w:val="000C711B"/>
    <w:rsid w:val="000D2431"/>
    <w:rsid w:val="000D749B"/>
    <w:rsid w:val="000E25CF"/>
    <w:rsid w:val="000E3954"/>
    <w:rsid w:val="000E3E52"/>
    <w:rsid w:val="000F0F9F"/>
    <w:rsid w:val="000F3F43"/>
    <w:rsid w:val="000F58ED"/>
    <w:rsid w:val="00113D5B"/>
    <w:rsid w:val="00113F8F"/>
    <w:rsid w:val="001164C5"/>
    <w:rsid w:val="00117E75"/>
    <w:rsid w:val="00122EBD"/>
    <w:rsid w:val="001260C6"/>
    <w:rsid w:val="0012766D"/>
    <w:rsid w:val="001337EF"/>
    <w:rsid w:val="001349DB"/>
    <w:rsid w:val="00135AEB"/>
    <w:rsid w:val="00136E58"/>
    <w:rsid w:val="001454DE"/>
    <w:rsid w:val="001459B0"/>
    <w:rsid w:val="001547F9"/>
    <w:rsid w:val="001607D8"/>
    <w:rsid w:val="00160B5D"/>
    <w:rsid w:val="00160ECB"/>
    <w:rsid w:val="00161325"/>
    <w:rsid w:val="00174E72"/>
    <w:rsid w:val="00184427"/>
    <w:rsid w:val="00184C2E"/>
    <w:rsid w:val="001875B1"/>
    <w:rsid w:val="00190703"/>
    <w:rsid w:val="001A25BD"/>
    <w:rsid w:val="001B0FE4"/>
    <w:rsid w:val="001B1D59"/>
    <w:rsid w:val="001B293D"/>
    <w:rsid w:val="001B2A35"/>
    <w:rsid w:val="001B339A"/>
    <w:rsid w:val="001C26BB"/>
    <w:rsid w:val="001C5C2A"/>
    <w:rsid w:val="001C650B"/>
    <w:rsid w:val="001C72B5"/>
    <w:rsid w:val="001D06F1"/>
    <w:rsid w:val="001D2E7A"/>
    <w:rsid w:val="001D3992"/>
    <w:rsid w:val="001D4A3E"/>
    <w:rsid w:val="001E416D"/>
    <w:rsid w:val="001F4EF8"/>
    <w:rsid w:val="001F5AB1"/>
    <w:rsid w:val="00201337"/>
    <w:rsid w:val="002022EA"/>
    <w:rsid w:val="002044E9"/>
    <w:rsid w:val="00205B17"/>
    <w:rsid w:val="00205D9B"/>
    <w:rsid w:val="002063FC"/>
    <w:rsid w:val="00210C7F"/>
    <w:rsid w:val="0021273F"/>
    <w:rsid w:val="002129DA"/>
    <w:rsid w:val="002161E8"/>
    <w:rsid w:val="002204DA"/>
    <w:rsid w:val="002207AD"/>
    <w:rsid w:val="00222617"/>
    <w:rsid w:val="00222632"/>
    <w:rsid w:val="00222D4C"/>
    <w:rsid w:val="0022371A"/>
    <w:rsid w:val="002322F7"/>
    <w:rsid w:val="00233EF7"/>
    <w:rsid w:val="00235EB0"/>
    <w:rsid w:val="00237785"/>
    <w:rsid w:val="00251FB9"/>
    <w:rsid w:val="002520AD"/>
    <w:rsid w:val="00252E64"/>
    <w:rsid w:val="00253452"/>
    <w:rsid w:val="0025660A"/>
    <w:rsid w:val="00257DF8"/>
    <w:rsid w:val="00257E4A"/>
    <w:rsid w:val="0026038D"/>
    <w:rsid w:val="00265ED7"/>
    <w:rsid w:val="0027175D"/>
    <w:rsid w:val="0027331D"/>
    <w:rsid w:val="002825B6"/>
    <w:rsid w:val="0028314D"/>
    <w:rsid w:val="00287513"/>
    <w:rsid w:val="00296946"/>
    <w:rsid w:val="0029793F"/>
    <w:rsid w:val="002A1C42"/>
    <w:rsid w:val="002A617C"/>
    <w:rsid w:val="002A6D51"/>
    <w:rsid w:val="002A71CF"/>
    <w:rsid w:val="002B3E9D"/>
    <w:rsid w:val="002C12D6"/>
    <w:rsid w:val="002C1BAF"/>
    <w:rsid w:val="002C3E35"/>
    <w:rsid w:val="002C635F"/>
    <w:rsid w:val="002C77F4"/>
    <w:rsid w:val="002D0869"/>
    <w:rsid w:val="002D153D"/>
    <w:rsid w:val="002D78FE"/>
    <w:rsid w:val="002E1E5A"/>
    <w:rsid w:val="002E20AF"/>
    <w:rsid w:val="002E4993"/>
    <w:rsid w:val="002E5BAC"/>
    <w:rsid w:val="002E6133"/>
    <w:rsid w:val="002E7635"/>
    <w:rsid w:val="002F265A"/>
    <w:rsid w:val="002F53C1"/>
    <w:rsid w:val="00301A28"/>
    <w:rsid w:val="0030413F"/>
    <w:rsid w:val="003049D3"/>
    <w:rsid w:val="00305EFE"/>
    <w:rsid w:val="00313B4B"/>
    <w:rsid w:val="00313D85"/>
    <w:rsid w:val="00315CE3"/>
    <w:rsid w:val="0031629B"/>
    <w:rsid w:val="003251FE"/>
    <w:rsid w:val="00326894"/>
    <w:rsid w:val="003274DB"/>
    <w:rsid w:val="00327FBF"/>
    <w:rsid w:val="00332A7B"/>
    <w:rsid w:val="00332F6B"/>
    <w:rsid w:val="003330D1"/>
    <w:rsid w:val="003343E0"/>
    <w:rsid w:val="00335E40"/>
    <w:rsid w:val="00337DDB"/>
    <w:rsid w:val="00341685"/>
    <w:rsid w:val="00344408"/>
    <w:rsid w:val="00345E37"/>
    <w:rsid w:val="00347F3E"/>
    <w:rsid w:val="00351D5F"/>
    <w:rsid w:val="00351E89"/>
    <w:rsid w:val="003621C3"/>
    <w:rsid w:val="00362B97"/>
    <w:rsid w:val="0036382D"/>
    <w:rsid w:val="00370C1C"/>
    <w:rsid w:val="003715C3"/>
    <w:rsid w:val="00380350"/>
    <w:rsid w:val="00380B4E"/>
    <w:rsid w:val="003816E4"/>
    <w:rsid w:val="0039131E"/>
    <w:rsid w:val="003A04A6"/>
    <w:rsid w:val="003A40F4"/>
    <w:rsid w:val="003A7759"/>
    <w:rsid w:val="003A7F6E"/>
    <w:rsid w:val="003B03EA"/>
    <w:rsid w:val="003B49A5"/>
    <w:rsid w:val="003B7B66"/>
    <w:rsid w:val="003C35C4"/>
    <w:rsid w:val="003C6E75"/>
    <w:rsid w:val="003C7C34"/>
    <w:rsid w:val="003D0F37"/>
    <w:rsid w:val="003D5150"/>
    <w:rsid w:val="003D709A"/>
    <w:rsid w:val="003E096E"/>
    <w:rsid w:val="003E6EE4"/>
    <w:rsid w:val="003F1901"/>
    <w:rsid w:val="003F1C3A"/>
    <w:rsid w:val="00403231"/>
    <w:rsid w:val="00403536"/>
    <w:rsid w:val="0041086B"/>
    <w:rsid w:val="00414698"/>
    <w:rsid w:val="00414B60"/>
    <w:rsid w:val="00417962"/>
    <w:rsid w:val="00421EA3"/>
    <w:rsid w:val="00422F9A"/>
    <w:rsid w:val="0042565E"/>
    <w:rsid w:val="00432C05"/>
    <w:rsid w:val="00440379"/>
    <w:rsid w:val="00441393"/>
    <w:rsid w:val="0044264E"/>
    <w:rsid w:val="00446787"/>
    <w:rsid w:val="0044798E"/>
    <w:rsid w:val="00447CF0"/>
    <w:rsid w:val="00453287"/>
    <w:rsid w:val="00456F10"/>
    <w:rsid w:val="00457F91"/>
    <w:rsid w:val="004611C2"/>
    <w:rsid w:val="00465DEB"/>
    <w:rsid w:val="00474746"/>
    <w:rsid w:val="004749B7"/>
    <w:rsid w:val="00476942"/>
    <w:rsid w:val="00477D62"/>
    <w:rsid w:val="004811A4"/>
    <w:rsid w:val="004871A2"/>
    <w:rsid w:val="00492A8D"/>
    <w:rsid w:val="004944C8"/>
    <w:rsid w:val="00495866"/>
    <w:rsid w:val="004958FC"/>
    <w:rsid w:val="004A0EBF"/>
    <w:rsid w:val="004A10DF"/>
    <w:rsid w:val="004A4EC4"/>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805D2"/>
    <w:rsid w:val="00581F2E"/>
    <w:rsid w:val="00582978"/>
    <w:rsid w:val="00583469"/>
    <w:rsid w:val="00586F53"/>
    <w:rsid w:val="00587E93"/>
    <w:rsid w:val="00595415"/>
    <w:rsid w:val="00595E5E"/>
    <w:rsid w:val="00597652"/>
    <w:rsid w:val="00597D44"/>
    <w:rsid w:val="00597EFB"/>
    <w:rsid w:val="005A0703"/>
    <w:rsid w:val="005A080B"/>
    <w:rsid w:val="005A2035"/>
    <w:rsid w:val="005A52BA"/>
    <w:rsid w:val="005B12A5"/>
    <w:rsid w:val="005B4E9A"/>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58C4"/>
    <w:rsid w:val="00600C2B"/>
    <w:rsid w:val="0060113F"/>
    <w:rsid w:val="006066F0"/>
    <w:rsid w:val="006103B2"/>
    <w:rsid w:val="00610D1C"/>
    <w:rsid w:val="006127AC"/>
    <w:rsid w:val="00620C5D"/>
    <w:rsid w:val="006218E8"/>
    <w:rsid w:val="00623309"/>
    <w:rsid w:val="00634A78"/>
    <w:rsid w:val="00635E9E"/>
    <w:rsid w:val="006400FB"/>
    <w:rsid w:val="00642025"/>
    <w:rsid w:val="00646E87"/>
    <w:rsid w:val="0065107F"/>
    <w:rsid w:val="00654CD5"/>
    <w:rsid w:val="006567C1"/>
    <w:rsid w:val="00661445"/>
    <w:rsid w:val="00661946"/>
    <w:rsid w:val="00662105"/>
    <w:rsid w:val="00666061"/>
    <w:rsid w:val="00667424"/>
    <w:rsid w:val="00667792"/>
    <w:rsid w:val="00670E27"/>
    <w:rsid w:val="0067154B"/>
    <w:rsid w:val="00671677"/>
    <w:rsid w:val="006744D8"/>
    <w:rsid w:val="006750F2"/>
    <w:rsid w:val="006752D6"/>
    <w:rsid w:val="00675E02"/>
    <w:rsid w:val="0068553C"/>
    <w:rsid w:val="00685F34"/>
    <w:rsid w:val="00694702"/>
    <w:rsid w:val="0069473F"/>
    <w:rsid w:val="00695656"/>
    <w:rsid w:val="0069633C"/>
    <w:rsid w:val="006975A8"/>
    <w:rsid w:val="006A1012"/>
    <w:rsid w:val="006A27B2"/>
    <w:rsid w:val="006C1376"/>
    <w:rsid w:val="006C4270"/>
    <w:rsid w:val="006C48F9"/>
    <w:rsid w:val="006C525F"/>
    <w:rsid w:val="006C576D"/>
    <w:rsid w:val="006C66EA"/>
    <w:rsid w:val="006E0E7D"/>
    <w:rsid w:val="006E10BF"/>
    <w:rsid w:val="006F1C14"/>
    <w:rsid w:val="0070003C"/>
    <w:rsid w:val="00700989"/>
    <w:rsid w:val="00701527"/>
    <w:rsid w:val="00703A6A"/>
    <w:rsid w:val="00706A50"/>
    <w:rsid w:val="00706C61"/>
    <w:rsid w:val="00707AD8"/>
    <w:rsid w:val="0071649F"/>
    <w:rsid w:val="00722236"/>
    <w:rsid w:val="00725CCA"/>
    <w:rsid w:val="0072737A"/>
    <w:rsid w:val="007311E7"/>
    <w:rsid w:val="00731D5B"/>
    <w:rsid w:val="00731DEE"/>
    <w:rsid w:val="00734BC6"/>
    <w:rsid w:val="007427B2"/>
    <w:rsid w:val="00743603"/>
    <w:rsid w:val="007447A7"/>
    <w:rsid w:val="00752E62"/>
    <w:rsid w:val="007541D3"/>
    <w:rsid w:val="007577D7"/>
    <w:rsid w:val="00766E59"/>
    <w:rsid w:val="00766F74"/>
    <w:rsid w:val="007715E8"/>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6F79"/>
    <w:rsid w:val="008172F8"/>
    <w:rsid w:val="00817EBA"/>
    <w:rsid w:val="0082279D"/>
    <w:rsid w:val="00823864"/>
    <w:rsid w:val="008326B2"/>
    <w:rsid w:val="00835ADA"/>
    <w:rsid w:val="00846831"/>
    <w:rsid w:val="00850F86"/>
    <w:rsid w:val="00865532"/>
    <w:rsid w:val="00866238"/>
    <w:rsid w:val="00867686"/>
    <w:rsid w:val="008737D3"/>
    <w:rsid w:val="008747E0"/>
    <w:rsid w:val="008752D2"/>
    <w:rsid w:val="00875DE4"/>
    <w:rsid w:val="00876841"/>
    <w:rsid w:val="00881179"/>
    <w:rsid w:val="00882B3C"/>
    <w:rsid w:val="00886A06"/>
    <w:rsid w:val="0088783D"/>
    <w:rsid w:val="00891499"/>
    <w:rsid w:val="008972C3"/>
    <w:rsid w:val="008A02BB"/>
    <w:rsid w:val="008A28D9"/>
    <w:rsid w:val="008A30BA"/>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450F"/>
    <w:rsid w:val="0095605E"/>
    <w:rsid w:val="00956901"/>
    <w:rsid w:val="00961531"/>
    <w:rsid w:val="00962EC1"/>
    <w:rsid w:val="00965731"/>
    <w:rsid w:val="00967F2A"/>
    <w:rsid w:val="00971591"/>
    <w:rsid w:val="009718E8"/>
    <w:rsid w:val="00971CFF"/>
    <w:rsid w:val="00972401"/>
    <w:rsid w:val="00974564"/>
    <w:rsid w:val="00974E99"/>
    <w:rsid w:val="009764FA"/>
    <w:rsid w:val="00980192"/>
    <w:rsid w:val="00981202"/>
    <w:rsid w:val="0098290F"/>
    <w:rsid w:val="00982A22"/>
    <w:rsid w:val="009906F3"/>
    <w:rsid w:val="00994D97"/>
    <w:rsid w:val="009956B9"/>
    <w:rsid w:val="009A07B7"/>
    <w:rsid w:val="009A565D"/>
    <w:rsid w:val="009B1545"/>
    <w:rsid w:val="009B1E9A"/>
    <w:rsid w:val="009B38A7"/>
    <w:rsid w:val="009B5023"/>
    <w:rsid w:val="009B543F"/>
    <w:rsid w:val="009B6806"/>
    <w:rsid w:val="009B6AC4"/>
    <w:rsid w:val="009B785E"/>
    <w:rsid w:val="009C26F8"/>
    <w:rsid w:val="009C609E"/>
    <w:rsid w:val="009C7BC6"/>
    <w:rsid w:val="009C7BFE"/>
    <w:rsid w:val="009D25B8"/>
    <w:rsid w:val="009D26AB"/>
    <w:rsid w:val="009E16EC"/>
    <w:rsid w:val="009E1810"/>
    <w:rsid w:val="009E433C"/>
    <w:rsid w:val="009E4A4D"/>
    <w:rsid w:val="009E6578"/>
    <w:rsid w:val="009F081F"/>
    <w:rsid w:val="009F16B4"/>
    <w:rsid w:val="009F4E46"/>
    <w:rsid w:val="009F6D41"/>
    <w:rsid w:val="00A00383"/>
    <w:rsid w:val="00A01CC7"/>
    <w:rsid w:val="00A06A3D"/>
    <w:rsid w:val="00A06DF6"/>
    <w:rsid w:val="00A10EBA"/>
    <w:rsid w:val="00A13880"/>
    <w:rsid w:val="00A13E56"/>
    <w:rsid w:val="00A1548E"/>
    <w:rsid w:val="00A165FB"/>
    <w:rsid w:val="00A217F5"/>
    <w:rsid w:val="00A22416"/>
    <w:rsid w:val="00A227BF"/>
    <w:rsid w:val="00A24838"/>
    <w:rsid w:val="00A2743E"/>
    <w:rsid w:val="00A30C33"/>
    <w:rsid w:val="00A4308C"/>
    <w:rsid w:val="00A44836"/>
    <w:rsid w:val="00A524B5"/>
    <w:rsid w:val="00A5385C"/>
    <w:rsid w:val="00A5497A"/>
    <w:rsid w:val="00A549B3"/>
    <w:rsid w:val="00A56184"/>
    <w:rsid w:val="00A64582"/>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3D2"/>
    <w:rsid w:val="00B01873"/>
    <w:rsid w:val="00B02370"/>
    <w:rsid w:val="00B05DE2"/>
    <w:rsid w:val="00B074AB"/>
    <w:rsid w:val="00B07717"/>
    <w:rsid w:val="00B07988"/>
    <w:rsid w:val="00B1024C"/>
    <w:rsid w:val="00B17253"/>
    <w:rsid w:val="00B17D23"/>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4DAB"/>
    <w:rsid w:val="00B90123"/>
    <w:rsid w:val="00B9016D"/>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33BE"/>
    <w:rsid w:val="00C222B4"/>
    <w:rsid w:val="00C262E4"/>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975"/>
    <w:rsid w:val="00C56B3F"/>
    <w:rsid w:val="00C6211D"/>
    <w:rsid w:val="00C65492"/>
    <w:rsid w:val="00C716E5"/>
    <w:rsid w:val="00C71F49"/>
    <w:rsid w:val="00C754E4"/>
    <w:rsid w:val="00C77154"/>
    <w:rsid w:val="00C773D9"/>
    <w:rsid w:val="00C80307"/>
    <w:rsid w:val="00C80ACE"/>
    <w:rsid w:val="00C81162"/>
    <w:rsid w:val="00C82045"/>
    <w:rsid w:val="00C83258"/>
    <w:rsid w:val="00C83666"/>
    <w:rsid w:val="00C870B5"/>
    <w:rsid w:val="00C87E37"/>
    <w:rsid w:val="00C907DF"/>
    <w:rsid w:val="00C91630"/>
    <w:rsid w:val="00C9558A"/>
    <w:rsid w:val="00C966EB"/>
    <w:rsid w:val="00CA04B1"/>
    <w:rsid w:val="00CA2DFC"/>
    <w:rsid w:val="00CA3914"/>
    <w:rsid w:val="00CA4EC9"/>
    <w:rsid w:val="00CB03D4"/>
    <w:rsid w:val="00CB0617"/>
    <w:rsid w:val="00CB08B6"/>
    <w:rsid w:val="00CB137B"/>
    <w:rsid w:val="00CB68EE"/>
    <w:rsid w:val="00CB73EB"/>
    <w:rsid w:val="00CB7460"/>
    <w:rsid w:val="00CC35EF"/>
    <w:rsid w:val="00CC5048"/>
    <w:rsid w:val="00CC5FB8"/>
    <w:rsid w:val="00CC6246"/>
    <w:rsid w:val="00CD2258"/>
    <w:rsid w:val="00CD641E"/>
    <w:rsid w:val="00CE5E46"/>
    <w:rsid w:val="00CF49CC"/>
    <w:rsid w:val="00D04F0B"/>
    <w:rsid w:val="00D13AA8"/>
    <w:rsid w:val="00D1463A"/>
    <w:rsid w:val="00D22A32"/>
    <w:rsid w:val="00D24632"/>
    <w:rsid w:val="00D252C9"/>
    <w:rsid w:val="00D309B6"/>
    <w:rsid w:val="00D32DDF"/>
    <w:rsid w:val="00D3641B"/>
    <w:rsid w:val="00D364A6"/>
    <w:rsid w:val="00D3700C"/>
    <w:rsid w:val="00D42620"/>
    <w:rsid w:val="00D5172D"/>
    <w:rsid w:val="00D57DC8"/>
    <w:rsid w:val="00D638E0"/>
    <w:rsid w:val="00D653B1"/>
    <w:rsid w:val="00D669D3"/>
    <w:rsid w:val="00D726B9"/>
    <w:rsid w:val="00D74AE1"/>
    <w:rsid w:val="00D75D42"/>
    <w:rsid w:val="00D80B20"/>
    <w:rsid w:val="00D865A8"/>
    <w:rsid w:val="00D9012A"/>
    <w:rsid w:val="00D90584"/>
    <w:rsid w:val="00D92C2D"/>
    <w:rsid w:val="00D9361E"/>
    <w:rsid w:val="00D94F38"/>
    <w:rsid w:val="00DA17CD"/>
    <w:rsid w:val="00DA4865"/>
    <w:rsid w:val="00DB25B3"/>
    <w:rsid w:val="00DC24C6"/>
    <w:rsid w:val="00DC34A0"/>
    <w:rsid w:val="00DC4967"/>
    <w:rsid w:val="00DD056E"/>
    <w:rsid w:val="00DD60F2"/>
    <w:rsid w:val="00DE0893"/>
    <w:rsid w:val="00DE1A76"/>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322"/>
    <w:rsid w:val="00E458BF"/>
    <w:rsid w:val="00E459A5"/>
    <w:rsid w:val="00E54BFB"/>
    <w:rsid w:val="00E54CD7"/>
    <w:rsid w:val="00E62E45"/>
    <w:rsid w:val="00E701E6"/>
    <w:rsid w:val="00E70265"/>
    <w:rsid w:val="00E706E7"/>
    <w:rsid w:val="00E818AD"/>
    <w:rsid w:val="00E84229"/>
    <w:rsid w:val="00E84965"/>
    <w:rsid w:val="00E90E4E"/>
    <w:rsid w:val="00E9391E"/>
    <w:rsid w:val="00EA1052"/>
    <w:rsid w:val="00EA218F"/>
    <w:rsid w:val="00EA36C3"/>
    <w:rsid w:val="00EA4F29"/>
    <w:rsid w:val="00EA5B27"/>
    <w:rsid w:val="00EA5F83"/>
    <w:rsid w:val="00EA6F9D"/>
    <w:rsid w:val="00EB6F3C"/>
    <w:rsid w:val="00EC1E2C"/>
    <w:rsid w:val="00EC2B9A"/>
    <w:rsid w:val="00EC3723"/>
    <w:rsid w:val="00EC568A"/>
    <w:rsid w:val="00EC7C87"/>
    <w:rsid w:val="00ED030E"/>
    <w:rsid w:val="00ED2A8D"/>
    <w:rsid w:val="00ED4450"/>
    <w:rsid w:val="00ED4FCD"/>
    <w:rsid w:val="00ED64F2"/>
    <w:rsid w:val="00EE231F"/>
    <w:rsid w:val="00EE339C"/>
    <w:rsid w:val="00EE4DE3"/>
    <w:rsid w:val="00EE54CB"/>
    <w:rsid w:val="00EE6424"/>
    <w:rsid w:val="00EF1C54"/>
    <w:rsid w:val="00EF404B"/>
    <w:rsid w:val="00EF46DC"/>
    <w:rsid w:val="00F00376"/>
    <w:rsid w:val="00F01F0C"/>
    <w:rsid w:val="00F02A5A"/>
    <w:rsid w:val="00F0739D"/>
    <w:rsid w:val="00F11368"/>
    <w:rsid w:val="00F11764"/>
    <w:rsid w:val="00F12033"/>
    <w:rsid w:val="00F150F5"/>
    <w:rsid w:val="00F157E2"/>
    <w:rsid w:val="00F158C3"/>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A370D"/>
    <w:rsid w:val="00FA5B96"/>
    <w:rsid w:val="00FA66F1"/>
    <w:rsid w:val="00FB11BF"/>
    <w:rsid w:val="00FB3759"/>
    <w:rsid w:val="00FC06AF"/>
    <w:rsid w:val="00FC378B"/>
    <w:rsid w:val="00FC3977"/>
    <w:rsid w:val="00FC3A80"/>
    <w:rsid w:val="00FD2566"/>
    <w:rsid w:val="00FD2F16"/>
    <w:rsid w:val="00FD6065"/>
    <w:rsid w:val="00FE1D34"/>
    <w:rsid w:val="00FE244F"/>
    <w:rsid w:val="00FE2A6F"/>
    <w:rsid w:val="00FE5799"/>
    <w:rsid w:val="00FF0665"/>
    <w:rsid w:val="00FF1F69"/>
    <w:rsid w:val="00FF2518"/>
    <w:rsid w:val="00FF2CDA"/>
    <w:rsid w:val="00FF6538"/>
    <w:rsid w:val="00FF7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64582"/>
    <w:pPr>
      <w:keepNext/>
      <w:numPr>
        <w:ilvl w:val="1"/>
        <w:numId w:val="15"/>
      </w:numPr>
      <w:tabs>
        <w:tab w:val="clear" w:pos="4820"/>
        <w:tab w:val="num" w:pos="576"/>
      </w:tabs>
      <w:spacing w:before="240" w:after="60" w:line="240" w:lineRule="auto"/>
      <w:ind w:left="576" w:hanging="576"/>
      <w:outlineLvl w:val="1"/>
      <w:pPrChange w:id="0" w:author="Gerardine Delanoye" w:date="2017-10-10T12:50:00Z">
        <w:pPr>
          <w:keepNext/>
          <w:keepLines/>
          <w:numPr>
            <w:ilvl w:val="1"/>
            <w:numId w:val="15"/>
          </w:numPr>
          <w:tabs>
            <w:tab w:val="num" w:pos="0"/>
            <w:tab w:val="num" w:pos="482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Gerardine Delanoye" w:date="2017-10-10T12:50: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6458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 w:type="character" w:customStyle="1" w:styleId="UnresolvedMention">
    <w:name w:val="Unresolved Mention"/>
    <w:basedOn w:val="DefaultParagraphFont"/>
    <w:uiPriority w:val="99"/>
    <w:semiHidden/>
    <w:unhideWhenUsed/>
    <w:rsid w:val="00C56975"/>
    <w:rPr>
      <w:color w:val="808080"/>
      <w:shd w:val="clear" w:color="auto" w:fill="E6E6E6"/>
    </w:rPr>
  </w:style>
  <w:style w:type="paragraph" w:styleId="ListNumber2">
    <w:name w:val="List Number 2"/>
    <w:basedOn w:val="Normal"/>
    <w:rsid w:val="002322F7"/>
    <w:pPr>
      <w:numPr>
        <w:numId w:val="49"/>
      </w:numPr>
      <w:spacing w:after="120" w:line="240" w:lineRule="auto"/>
    </w:pPr>
    <w:rPr>
      <w:rFonts w:ascii="Times New Roman" w:eastAsia="Times New Roman" w:hAnsi="Times New Roman" w:cs="Times New Roman"/>
      <w:sz w:val="24"/>
      <w:szCs w:val="24"/>
    </w:rPr>
  </w:style>
  <w:style w:type="paragraph" w:styleId="ListBullet">
    <w:name w:val="List Bullet"/>
    <w:basedOn w:val="Normal"/>
    <w:autoRedefine/>
    <w:rsid w:val="00417962"/>
    <w:pPr>
      <w:numPr>
        <w:numId w:val="50"/>
      </w:numPr>
      <w:tabs>
        <w:tab w:val="clear" w:pos="1074"/>
        <w:tab w:val="num" w:pos="714"/>
      </w:tabs>
      <w:spacing w:before="60" w:after="80" w:line="240" w:lineRule="auto"/>
      <w:ind w:left="714" w:hanging="3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04868">
      <w:bodyDiv w:val="1"/>
      <w:marLeft w:val="0"/>
      <w:marRight w:val="0"/>
      <w:marTop w:val="0"/>
      <w:marBottom w:val="0"/>
      <w:divBdr>
        <w:top w:val="none" w:sz="0" w:space="0" w:color="auto"/>
        <w:left w:val="none" w:sz="0" w:space="0" w:color="auto"/>
        <w:bottom w:val="none" w:sz="0" w:space="0" w:color="auto"/>
        <w:right w:val="none" w:sz="0" w:space="0" w:color="auto"/>
      </w:divBdr>
    </w:div>
    <w:div w:id="589853087">
      <w:bodyDiv w:val="1"/>
      <w:marLeft w:val="0"/>
      <w:marRight w:val="0"/>
      <w:marTop w:val="0"/>
      <w:marBottom w:val="0"/>
      <w:divBdr>
        <w:top w:val="none" w:sz="0" w:space="0" w:color="auto"/>
        <w:left w:val="none" w:sz="0" w:space="0" w:color="auto"/>
        <w:bottom w:val="none" w:sz="0" w:space="0" w:color="auto"/>
        <w:right w:val="none" w:sz="0" w:space="0" w:color="auto"/>
      </w:divBdr>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6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5447">
          <w:marLeft w:val="0"/>
          <w:marRight w:val="0"/>
          <w:marTop w:val="0"/>
          <w:marBottom w:val="0"/>
          <w:divBdr>
            <w:top w:val="none" w:sz="0" w:space="0" w:color="auto"/>
            <w:left w:val="none" w:sz="0" w:space="0" w:color="auto"/>
            <w:bottom w:val="none" w:sz="0" w:space="0" w:color="auto"/>
            <w:right w:val="none" w:sz="0" w:space="0" w:color="auto"/>
          </w:divBdr>
          <w:divsChild>
            <w:div w:id="417944785">
              <w:marLeft w:val="0"/>
              <w:marRight w:val="0"/>
              <w:marTop w:val="0"/>
              <w:marBottom w:val="0"/>
              <w:divBdr>
                <w:top w:val="none" w:sz="0" w:space="0" w:color="auto"/>
                <w:left w:val="none" w:sz="0" w:space="0" w:color="auto"/>
                <w:bottom w:val="none" w:sz="0" w:space="0" w:color="auto"/>
                <w:right w:val="none" w:sz="0" w:space="0" w:color="auto"/>
              </w:divBdr>
              <w:divsChild>
                <w:div w:id="355666706">
                  <w:marLeft w:val="0"/>
                  <w:marRight w:val="0"/>
                  <w:marTop w:val="0"/>
                  <w:marBottom w:val="0"/>
                  <w:divBdr>
                    <w:top w:val="none" w:sz="0" w:space="0" w:color="auto"/>
                    <w:left w:val="none" w:sz="0" w:space="0" w:color="auto"/>
                    <w:bottom w:val="none" w:sz="0" w:space="0" w:color="auto"/>
                    <w:right w:val="none" w:sz="0" w:space="0" w:color="auto"/>
                  </w:divBdr>
                </w:div>
                <w:div w:id="47765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image" Target="media/image7.png"/><Relationship Id="rId27" Type="http://schemas.microsoft.com/office/2011/relationships/people" Target="people.xml"/><Relationship Id="rId30"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5127-7E45-4D23-B8FB-2EB0DD485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15887</Words>
  <Characters>90559</Characters>
  <Application>Microsoft Office Word</Application>
  <DocSecurity>0</DocSecurity>
  <Lines>754</Lines>
  <Paragraphs>212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106234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2017-10-12T09:46:00Z</dcterms:created>
  <dcterms:modified xsi:type="dcterms:W3CDTF">2017-10-12T09:46:00Z</dcterms:modified>
  <cp:category/>
</cp:coreProperties>
</file>